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ermStart w:id="893541656" w:edGrp="everyone"/>
      <w:permEnd w:id="893541656"/>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107"/>
        <w:gridCol w:w="527"/>
      </w:tblGrid>
      <w:tr w:rsidR="00046274" w:rsidRPr="007E0B31" w14:paraId="0CCA512A" w14:textId="77777777" w:rsidTr="00766A50">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gridSpan w:val="2"/>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766A50">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gridSpan w:val="2"/>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766A50">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gridSpan w:val="2"/>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766A50">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gridSpan w:val="2"/>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0766A50">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gridSpan w:val="2"/>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766A50">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gridSpan w:val="2"/>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766A50">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gridSpan w:val="2"/>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766A50">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gridSpan w:val="2"/>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766A50">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gridSpan w:val="2"/>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766A50">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gridSpan w:val="2"/>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766A50">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gridSpan w:val="2"/>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766A50">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gridSpan w:val="2"/>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766A50">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gridSpan w:val="2"/>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766A50">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gridSpan w:val="2"/>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766A50">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gridSpan w:val="2"/>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766A50">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gridSpan w:val="2"/>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766A50">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gridSpan w:val="2"/>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766A50">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gridSpan w:val="2"/>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766A50">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gridSpan w:val="2"/>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766A50">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gridSpan w:val="2"/>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766A50">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gridSpan w:val="2"/>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766A50">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gridSpan w:val="2"/>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766A50">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gridSpan w:val="2"/>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766A50">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gridSpan w:val="2"/>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766A50">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gridSpan w:val="2"/>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766A50">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gridSpan w:val="2"/>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766A50">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gridSpan w:val="2"/>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766A50">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gridSpan w:val="2"/>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766A50">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gridSpan w:val="2"/>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766A50">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gridSpan w:val="2"/>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766A50">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gridSpan w:val="2"/>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766A50">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gridSpan w:val="2"/>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766A50">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gridSpan w:val="2"/>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766A50">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gridSpan w:val="2"/>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1431D9" w:rsidRPr="007E0B31" w14:paraId="1E6FE33F" w14:textId="77777777" w:rsidTr="00766A50">
        <w:trPr>
          <w:gridAfter w:val="1"/>
          <w:wAfter w:w="610" w:type="dxa"/>
          <w:cantSplit/>
          <w:ins w:id="0" w:author="Frank Kasibante (NESO)" w:date="2025-05-15T16:09:00Z"/>
        </w:trPr>
        <w:tc>
          <w:tcPr>
            <w:tcW w:w="2884" w:type="dxa"/>
          </w:tcPr>
          <w:p w14:paraId="0923FE5B" w14:textId="2259119C" w:rsidR="001431D9" w:rsidRPr="001431D9" w:rsidRDefault="001431D9" w:rsidP="00ED5885">
            <w:pPr>
              <w:pStyle w:val="Arial11Bold"/>
              <w:rPr>
                <w:ins w:id="1" w:author="Frank Kasibante (NESO)" w:date="2025-05-15T16:09:00Z"/>
                <w:rFonts w:cs="Arial"/>
              </w:rPr>
            </w:pPr>
            <w:ins w:id="2" w:author="Frank Kasibante (NESO)" w:date="2025-05-15T16:10:00Z">
              <w:r w:rsidRPr="001431D9">
                <w:rPr>
                  <w:rFonts w:cs="Arial"/>
                  <w:rPrChange w:id="3" w:author="Frank Kasibante (NESO)" w:date="2025-05-15T16:10:00Z">
                    <w:rPr>
                      <w:rFonts w:cs="Arial"/>
                      <w:b w:val="0"/>
                      <w:bCs/>
                    </w:rPr>
                  </w:rPrChange>
                </w:rPr>
                <w:t>Applicable Electrical Standards</w:t>
              </w:r>
            </w:ins>
          </w:p>
        </w:tc>
        <w:tc>
          <w:tcPr>
            <w:tcW w:w="6634" w:type="dxa"/>
          </w:tcPr>
          <w:p w14:paraId="44E19DCF" w14:textId="2C68182B" w:rsidR="001431D9" w:rsidRPr="007E0B31" w:rsidRDefault="001431D9" w:rsidP="00F01FB8">
            <w:pPr>
              <w:pStyle w:val="TableArial11"/>
              <w:rPr>
                <w:ins w:id="4" w:author="Frank Kasibante (NESO)" w:date="2025-05-15T16:09:00Z"/>
                <w:rFonts w:cs="Arial"/>
              </w:rPr>
            </w:pPr>
            <w:ins w:id="5" w:author="Frank Kasibante (NESO)" w:date="2025-05-15T16:09:00Z">
              <w:r>
                <w:rPr>
                  <w:rFonts w:cs="Arial"/>
                </w:rPr>
                <w:t xml:space="preserve">The </w:t>
              </w:r>
              <w:r w:rsidRPr="001431D9">
                <w:rPr>
                  <w:rFonts w:cs="Arial"/>
                  <w:b/>
                  <w:bCs/>
                  <w:rPrChange w:id="6" w:author="Frank Kasibante (NESO)" w:date="2025-05-15T16:10:00Z">
                    <w:rPr>
                      <w:rFonts w:cs="Arial"/>
                    </w:rPr>
                  </w:rPrChange>
                </w:rPr>
                <w:t>Applicable</w:t>
              </w:r>
              <w:r w:rsidRPr="006D26B7">
                <w:rPr>
                  <w:rFonts w:cs="Arial"/>
                  <w:b/>
                  <w:bCs/>
                </w:rPr>
                <w:t xml:space="preserve"> Electrical Standards</w:t>
              </w:r>
              <w:r>
                <w:rPr>
                  <w:rFonts w:cs="Arial"/>
                </w:rPr>
                <w:t xml:space="preserve"> as defined in the </w:t>
              </w:r>
            </w:ins>
            <w:commentRangeStart w:id="7"/>
            <w:ins w:id="8" w:author="Frank Kasibante (NESO)" w:date="2025-05-15T16:10:00Z">
              <w:r w:rsidRPr="001431D9">
                <w:rPr>
                  <w:rFonts w:cs="Arial"/>
                  <w:b/>
                  <w:bCs/>
                  <w:rPrChange w:id="9" w:author="Frank Kasibante (NESO)" w:date="2025-05-15T16:11:00Z">
                    <w:rPr>
                      <w:rFonts w:cs="Arial"/>
                    </w:rPr>
                  </w:rPrChange>
                </w:rPr>
                <w:t>Applicable</w:t>
              </w:r>
            </w:ins>
            <w:ins w:id="10" w:author="Frank Kasibante (NESO)" w:date="2025-05-15T16:09:00Z">
              <w:r w:rsidRPr="001431D9">
                <w:rPr>
                  <w:rFonts w:cs="Arial"/>
                  <w:b/>
                  <w:bCs/>
                  <w:rPrChange w:id="11" w:author="Frank Kasibante (NESO)" w:date="2025-05-15T16:11:00Z">
                    <w:rPr>
                      <w:rFonts w:cs="Arial"/>
                    </w:rPr>
                  </w:rPrChange>
                </w:rPr>
                <w:t xml:space="preserve"> Electrical Standards</w:t>
              </w:r>
              <w:r>
                <w:rPr>
                  <w:rFonts w:cs="Arial"/>
                </w:rPr>
                <w:t xml:space="preserve"> document </w:t>
              </w:r>
            </w:ins>
            <w:commentRangeEnd w:id="7"/>
            <w:r w:rsidR="00582B02">
              <w:rPr>
                <w:rStyle w:val="CommentReference"/>
              </w:rPr>
              <w:commentReference w:id="7"/>
            </w:r>
            <w:ins w:id="12" w:author="Frank Kasibante (NESO)" w:date="2025-05-15T16:09:00Z">
              <w:r>
                <w:rPr>
                  <w:rFonts w:cs="Arial"/>
                </w:rPr>
                <w:t xml:space="preserve">referenced in the Annex to the </w:t>
              </w:r>
              <w:r w:rsidRPr="006D26B7">
                <w:rPr>
                  <w:rFonts w:cs="Arial"/>
                  <w:b/>
                  <w:bCs/>
                </w:rPr>
                <w:t>General Conditions</w:t>
              </w:r>
              <w:r>
                <w:rPr>
                  <w:rFonts w:cs="Arial"/>
                </w:rPr>
                <w:t xml:space="preserve"> and as published on </w:t>
              </w:r>
              <w:r w:rsidRPr="006D26B7">
                <w:rPr>
                  <w:rFonts w:cs="Arial"/>
                  <w:b/>
                  <w:bCs/>
                </w:rPr>
                <w:t>The Company</w:t>
              </w:r>
              <w:r>
                <w:rPr>
                  <w:rFonts w:cs="Arial"/>
                </w:rPr>
                <w:t>’s website</w:t>
              </w:r>
            </w:ins>
          </w:p>
        </w:tc>
      </w:tr>
      <w:tr w:rsidR="00046274" w:rsidRPr="007E0B31" w14:paraId="4E1D3A6D" w14:textId="77777777" w:rsidTr="00766A50">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gridSpan w:val="2"/>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766A50">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gridSpan w:val="2"/>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766A50">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gridSpan w:val="2"/>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766A50">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gridSpan w:val="2"/>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766A50">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gridSpan w:val="2"/>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766A50">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gridSpan w:val="2"/>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766A50">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gridSpan w:val="2"/>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766A50">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gridSpan w:val="2"/>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766A50">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gridSpan w:val="2"/>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766A50">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gridSpan w:val="2"/>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766A50">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gridSpan w:val="2"/>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766A50">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gridSpan w:val="2"/>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766A50">
        <w:trPr>
          <w:cantSplit/>
        </w:trPr>
        <w:tc>
          <w:tcPr>
            <w:tcW w:w="2884" w:type="dxa"/>
          </w:tcPr>
          <w:p w14:paraId="170E00B1" w14:textId="77777777" w:rsidR="00CB3A44" w:rsidRPr="007E0B31" w:rsidRDefault="00CB3A44" w:rsidP="00ED5885">
            <w:pPr>
              <w:pStyle w:val="Arial11Bold"/>
              <w:rPr>
                <w:rFonts w:cs="Arial"/>
              </w:rPr>
            </w:pPr>
            <w:r w:rsidRPr="007E0B31">
              <w:rPr>
                <w:rFonts w:cs="Arial"/>
              </w:rPr>
              <w:lastRenderedPageBreak/>
              <w:t>Auxiliary Diesel Engine</w:t>
            </w:r>
          </w:p>
        </w:tc>
        <w:tc>
          <w:tcPr>
            <w:tcW w:w="6634" w:type="dxa"/>
            <w:gridSpan w:val="2"/>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766A50">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gridSpan w:val="2"/>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766A50">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gridSpan w:val="2"/>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766A50">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gridSpan w:val="2"/>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766A50">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gridSpan w:val="2"/>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766A50">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gridSpan w:val="2"/>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766A50">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gridSpan w:val="2"/>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766A50">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gridSpan w:val="2"/>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766A50">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gridSpan w:val="2"/>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766A50">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gridSpan w:val="2"/>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766A50">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gridSpan w:val="2"/>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766A50">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gridSpan w:val="2"/>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766A50">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gridSpan w:val="2"/>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766A50">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gridSpan w:val="2"/>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766A50">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gridSpan w:val="2"/>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766A50">
        <w:trPr>
          <w:cantSplit/>
        </w:trPr>
        <w:tc>
          <w:tcPr>
            <w:tcW w:w="2884" w:type="dxa"/>
          </w:tcPr>
          <w:p w14:paraId="64313A30" w14:textId="44A2CCFE" w:rsidR="00EB265E" w:rsidRPr="007E0B31" w:rsidRDefault="00EB265E" w:rsidP="00EB265E">
            <w:pPr>
              <w:pStyle w:val="Arial11Bold"/>
              <w:rPr>
                <w:rFonts w:cs="Arial"/>
              </w:rPr>
            </w:pPr>
            <w:r>
              <w:rPr>
                <w:rFonts w:cs="Arial"/>
              </w:rPr>
              <w:lastRenderedPageBreak/>
              <w:t>Bilateral Embedded Generation Agreement (BEGA)</w:t>
            </w:r>
          </w:p>
        </w:tc>
        <w:tc>
          <w:tcPr>
            <w:tcW w:w="6634" w:type="dxa"/>
            <w:gridSpan w:val="2"/>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766A50">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gridSpan w:val="2"/>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766A50">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gridSpan w:val="2"/>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766A50">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gridSpan w:val="2"/>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766A50">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gridSpan w:val="2"/>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766A50">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gridSpan w:val="2"/>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766A50">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gridSpan w:val="2"/>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766A50">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gridSpan w:val="2"/>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766A50">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gridSpan w:val="2"/>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766A50">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gridSpan w:val="2"/>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766A50">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gridSpan w:val="2"/>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766A50">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gridSpan w:val="2"/>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766A50">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gridSpan w:val="2"/>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766A50">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gridSpan w:val="2"/>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766A50">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gridSpan w:val="2"/>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766A50">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gridSpan w:val="2"/>
          </w:tcPr>
          <w:p w14:paraId="1A03CB14" w14:textId="77777777" w:rsidR="00CB3A44" w:rsidRPr="007E0B31" w:rsidRDefault="00CB3A44" w:rsidP="00D82AFC">
            <w:pPr>
              <w:pStyle w:val="TableArial11"/>
              <w:rPr>
                <w:rFonts w:cs="Arial"/>
              </w:rPr>
            </w:pPr>
            <w:bookmarkStart w:id="13"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3"/>
            <w:r w:rsidRPr="007E0B31">
              <w:rPr>
                <w:rFonts w:cs="Arial"/>
              </w:rPr>
              <w:t>.</w:t>
            </w:r>
          </w:p>
        </w:tc>
      </w:tr>
      <w:tr w:rsidR="00046274" w:rsidRPr="007E0B31" w14:paraId="4F54E2D5" w14:textId="77777777" w:rsidTr="00766A50">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gridSpan w:val="2"/>
          </w:tcPr>
          <w:p w14:paraId="61F2D68E" w14:textId="77777777" w:rsidR="00CB3A44" w:rsidRPr="007E0B31" w:rsidRDefault="00CB3A44" w:rsidP="00D82AFC">
            <w:pPr>
              <w:pStyle w:val="TableArial11"/>
              <w:rPr>
                <w:rFonts w:cs="Arial"/>
              </w:rPr>
            </w:pPr>
            <w:bookmarkStart w:id="14" w:name="_DV_C123"/>
            <w:r w:rsidRPr="007E0B31">
              <w:rPr>
                <w:rFonts w:cs="Arial"/>
              </w:rPr>
              <w:t>A System to Generator Operational Intertripping Scheme which is:-</w:t>
            </w:r>
            <w:bookmarkEnd w:id="14"/>
          </w:p>
          <w:p w14:paraId="3C1DF7DA" w14:textId="77777777" w:rsidR="00CB3A44" w:rsidRPr="007E0B31" w:rsidRDefault="00CB3A44" w:rsidP="00D94463">
            <w:pPr>
              <w:pStyle w:val="TableArial11"/>
              <w:ind w:left="567" w:hanging="567"/>
              <w:rPr>
                <w:rFonts w:cs="Arial"/>
              </w:rPr>
            </w:pPr>
            <w:bookmarkStart w:id="15"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5"/>
          </w:p>
          <w:p w14:paraId="64BA401B" w14:textId="77777777" w:rsidR="00CB3A44" w:rsidRPr="007E0B31" w:rsidRDefault="00CB3A44" w:rsidP="00D94463">
            <w:pPr>
              <w:pStyle w:val="TableArial11"/>
              <w:ind w:left="567" w:hanging="567"/>
              <w:rPr>
                <w:rFonts w:cs="Arial"/>
              </w:rPr>
            </w:pPr>
            <w:bookmarkStart w:id="16"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6"/>
          </w:p>
          <w:p w14:paraId="583A4AD0" w14:textId="77777777" w:rsidR="00CB3A44" w:rsidRPr="007E0B31" w:rsidRDefault="00CB3A44" w:rsidP="00D82AFC">
            <w:pPr>
              <w:pStyle w:val="TableArial11"/>
              <w:rPr>
                <w:rFonts w:cs="Arial"/>
              </w:rPr>
            </w:pPr>
            <w:bookmarkStart w:id="17"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17"/>
            <w:r w:rsidRPr="007E0B31">
              <w:rPr>
                <w:rFonts w:cs="Arial"/>
              </w:rPr>
              <w:t>.</w:t>
            </w:r>
          </w:p>
        </w:tc>
      </w:tr>
      <w:tr w:rsidR="00046274" w:rsidRPr="007E0B31" w14:paraId="7C541C3D" w14:textId="77777777" w:rsidTr="00766A50">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gridSpan w:val="2"/>
          </w:tcPr>
          <w:p w14:paraId="30670C6A" w14:textId="7124D3E8" w:rsidR="00CB3A44" w:rsidRPr="007E0B31" w:rsidRDefault="00CB3A44" w:rsidP="001750CE">
            <w:pPr>
              <w:pStyle w:val="TableArial11"/>
              <w:rPr>
                <w:rFonts w:cs="Arial"/>
              </w:rPr>
            </w:pPr>
            <w:bookmarkStart w:id="18"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8"/>
            <w:r w:rsidRPr="007E0B31">
              <w:rPr>
                <w:rFonts w:cs="Arial"/>
              </w:rPr>
              <w:t>.</w:t>
            </w:r>
          </w:p>
        </w:tc>
      </w:tr>
      <w:tr w:rsidR="00046274" w:rsidRPr="007E0B31" w14:paraId="5FB8479F" w14:textId="77777777" w:rsidTr="00766A50">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gridSpan w:val="2"/>
          </w:tcPr>
          <w:p w14:paraId="5789E237" w14:textId="77777777" w:rsidR="00CB3A44" w:rsidRPr="007E0B31" w:rsidRDefault="00CB3A44" w:rsidP="001750CE">
            <w:pPr>
              <w:pStyle w:val="TableArial11"/>
              <w:rPr>
                <w:rFonts w:cs="Arial"/>
              </w:rPr>
            </w:pPr>
            <w:bookmarkStart w:id="19"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9"/>
            <w:r w:rsidRPr="007E0B31">
              <w:rPr>
                <w:rFonts w:cs="Arial"/>
              </w:rPr>
              <w:t>.</w:t>
            </w:r>
          </w:p>
        </w:tc>
      </w:tr>
      <w:tr w:rsidR="00091D8D" w:rsidRPr="0079139F" w14:paraId="691ECA40" w14:textId="77777777" w:rsidTr="00766A50">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gridSpan w:val="2"/>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766A50">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gridSpan w:val="2"/>
          </w:tcPr>
          <w:p w14:paraId="19F412F1" w14:textId="77777777" w:rsidR="00CB3A44" w:rsidRPr="007E0B31" w:rsidRDefault="00CB3A44" w:rsidP="00B53F5E">
            <w:pPr>
              <w:pStyle w:val="TableArial11"/>
              <w:rPr>
                <w:rFonts w:cs="Arial"/>
              </w:rPr>
            </w:pPr>
            <w:r w:rsidRPr="007E0B31">
              <w:rPr>
                <w:rFonts w:cs="Arial"/>
              </w:rPr>
              <w:t>E</w:t>
            </w:r>
            <w:bookmarkStart w:id="20" w:name="OLE_LINK2"/>
            <w:bookmarkStart w:id="21" w:name="OLE_LINK3"/>
            <w:r w:rsidRPr="007E0B31">
              <w:rPr>
                <w:rFonts w:cs="Arial"/>
              </w:rPr>
              <w:t>uropean Committee for Electrotechnical Standardisation.</w:t>
            </w:r>
            <w:bookmarkEnd w:id="20"/>
            <w:bookmarkEnd w:id="21"/>
          </w:p>
        </w:tc>
      </w:tr>
      <w:tr w:rsidR="00046274" w:rsidRPr="007E0B31" w14:paraId="693DA241" w14:textId="77777777" w:rsidTr="00766A50">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gridSpan w:val="2"/>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766A50">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gridSpan w:val="2"/>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766A50">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gridSpan w:val="2"/>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766A50">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gridSpan w:val="2"/>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766A50">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gridSpan w:val="2"/>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766A50">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gridSpan w:val="2"/>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766A50">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gridSpan w:val="2"/>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766A50">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gridSpan w:val="2"/>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766A50">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gridSpan w:val="2"/>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766A50">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gridSpan w:val="2"/>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766A50">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gridSpan w:val="2"/>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766A50">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gridSpan w:val="2"/>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766A50">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gridSpan w:val="2"/>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766A50">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gridSpan w:val="2"/>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766A50">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gridSpan w:val="2"/>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766A50">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gridSpan w:val="2"/>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766A50">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gridSpan w:val="2"/>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766A50">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gridSpan w:val="2"/>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766A50">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gridSpan w:val="2"/>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766A50">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gridSpan w:val="2"/>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0766A50">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gridSpan w:val="2"/>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5208AF65" w14:textId="77777777" w:rsidTr="00766A50">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gridSpan w:val="2"/>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0766A50">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gridSpan w:val="2"/>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766A50">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gridSpan w:val="2"/>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766A50">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gridSpan w:val="2"/>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766A50">
        <w:trPr>
          <w:cantSplit/>
        </w:trPr>
        <w:tc>
          <w:tcPr>
            <w:tcW w:w="2884" w:type="dxa"/>
          </w:tcPr>
          <w:p w14:paraId="20BD27CC" w14:textId="5B7DE624" w:rsidR="00C40DC8" w:rsidRPr="007E0B31" w:rsidRDefault="00C40DC8" w:rsidP="00ED5885">
            <w:pPr>
              <w:pStyle w:val="Arial11Bold"/>
              <w:rPr>
                <w:rFonts w:cs="Arial"/>
              </w:rPr>
            </w:pPr>
            <w:bookmarkStart w:id="22" w:name="_DV_C9"/>
            <w:r w:rsidRPr="007E0B31">
              <w:rPr>
                <w:rFonts w:cs="Arial"/>
              </w:rPr>
              <w:t>Compliance Statement</w:t>
            </w:r>
            <w:bookmarkEnd w:id="22"/>
          </w:p>
        </w:tc>
        <w:tc>
          <w:tcPr>
            <w:tcW w:w="6634" w:type="dxa"/>
            <w:gridSpan w:val="2"/>
          </w:tcPr>
          <w:p w14:paraId="13AC6FB0" w14:textId="77777777" w:rsidR="00C40DC8" w:rsidRPr="00E61A96" w:rsidRDefault="00C40DC8" w:rsidP="00BB3C86">
            <w:pPr>
              <w:pStyle w:val="TableArial11"/>
              <w:rPr>
                <w:rFonts w:cs="Arial"/>
              </w:rPr>
            </w:pPr>
            <w:bookmarkStart w:id="23"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3"/>
          </w:p>
          <w:p w14:paraId="59457DB7" w14:textId="77777777" w:rsidR="00C40DC8" w:rsidRPr="00E61A96" w:rsidRDefault="00C40DC8" w:rsidP="00BB3C86">
            <w:pPr>
              <w:pStyle w:val="TableArial11"/>
              <w:rPr>
                <w:rFonts w:cs="Arial"/>
              </w:rPr>
            </w:pPr>
            <w:bookmarkStart w:id="24" w:name="_DV_C11"/>
            <w:r w:rsidRPr="00E61A96">
              <w:rPr>
                <w:rFonts w:cs="Arial"/>
                <w:b/>
              </w:rPr>
              <w:t>Generating Unit(s)</w:t>
            </w:r>
            <w:r w:rsidRPr="00E61A96">
              <w:rPr>
                <w:rFonts w:cs="Arial"/>
              </w:rPr>
              <w:t xml:space="preserve">; or, </w:t>
            </w:r>
            <w:bookmarkEnd w:id="24"/>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5" w:name="_DV_C12"/>
            <w:r w:rsidRPr="00E61A96">
              <w:rPr>
                <w:rFonts w:cs="Arial"/>
                <w:b/>
              </w:rPr>
              <w:t>CCGT Module(s)</w:t>
            </w:r>
            <w:r w:rsidRPr="00E61A96">
              <w:rPr>
                <w:rFonts w:cs="Arial"/>
              </w:rPr>
              <w:t xml:space="preserve">; or, </w:t>
            </w:r>
            <w:bookmarkEnd w:id="25"/>
          </w:p>
          <w:p w14:paraId="2F9E7ABB" w14:textId="77777777" w:rsidR="00C40DC8" w:rsidRPr="00E61A96" w:rsidRDefault="00C40DC8" w:rsidP="00BB3C86">
            <w:pPr>
              <w:pStyle w:val="TableArial11"/>
              <w:rPr>
                <w:rFonts w:cs="Arial"/>
              </w:rPr>
            </w:pPr>
            <w:bookmarkStart w:id="26" w:name="_DV_C13"/>
            <w:r w:rsidRPr="00E61A96">
              <w:rPr>
                <w:rFonts w:cs="Arial"/>
                <w:b/>
              </w:rPr>
              <w:t>Power Park Module(s)</w:t>
            </w:r>
            <w:r w:rsidRPr="00E61A96">
              <w:rPr>
                <w:rFonts w:cs="Arial"/>
              </w:rPr>
              <w:t xml:space="preserve">; or, </w:t>
            </w:r>
            <w:bookmarkEnd w:id="26"/>
          </w:p>
          <w:p w14:paraId="6DD734FE" w14:textId="77777777" w:rsidR="00C40DC8" w:rsidRPr="00E61A96" w:rsidRDefault="00C40DC8" w:rsidP="00BB3C86">
            <w:pPr>
              <w:pStyle w:val="TableArial11"/>
              <w:rPr>
                <w:rFonts w:cs="Arial"/>
                <w:b/>
              </w:rPr>
            </w:pPr>
            <w:bookmarkStart w:id="27"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28" w:name="_DV_C15"/>
            <w:bookmarkEnd w:id="27"/>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8"/>
          </w:p>
        </w:tc>
      </w:tr>
      <w:tr w:rsidR="00C40DC8" w:rsidRPr="007E0B31" w14:paraId="06D87C8F" w14:textId="77777777" w:rsidTr="00766A50">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gridSpan w:val="2"/>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766A50">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gridSpan w:val="2"/>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766A50">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gridSpan w:val="2"/>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766A50">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gridSpan w:val="2"/>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766A50">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gridSpan w:val="2"/>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766A50">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gridSpan w:val="2"/>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766A50">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gridSpan w:val="2"/>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766A50">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gridSpan w:val="2"/>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766A50">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gridSpan w:val="2"/>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766A50">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gridSpan w:val="2"/>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766A50">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gridSpan w:val="2"/>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766A50">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gridSpan w:val="2"/>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766A50">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gridSpan w:val="2"/>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766A50">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gridSpan w:val="2"/>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766A50">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gridSpan w:val="2"/>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766A50">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gridSpan w:val="2"/>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766A50">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gridSpan w:val="2"/>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766A50">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gridSpan w:val="2"/>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766A50">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gridSpan w:val="2"/>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766A50">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gridSpan w:val="2"/>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766A50">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gridSpan w:val="2"/>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766A50">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gridSpan w:val="2"/>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0766A50">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gridSpan w:val="2"/>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766A50">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gridSpan w:val="2"/>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766A50">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gridSpan w:val="2"/>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766A50">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gridSpan w:val="2"/>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766A50">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gridSpan w:val="2"/>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766A50">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gridSpan w:val="2"/>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766A50">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gridSpan w:val="2"/>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766A50">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gridSpan w:val="2"/>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766A50">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gridSpan w:val="2"/>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766A50">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gridSpan w:val="2"/>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766A50">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gridSpan w:val="2"/>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766A50">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gridSpan w:val="2"/>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766A50">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gridSpan w:val="2"/>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766A50">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gridSpan w:val="2"/>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766A50">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gridSpan w:val="2"/>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766A50">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gridSpan w:val="2"/>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766A50">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gridSpan w:val="2"/>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766A50">
        <w:trPr>
          <w:cantSplit/>
        </w:trPr>
        <w:tc>
          <w:tcPr>
            <w:tcW w:w="2884" w:type="dxa"/>
          </w:tcPr>
          <w:p w14:paraId="28B46EC0" w14:textId="6EB233EA" w:rsidR="00213EC2" w:rsidRPr="007E0B31" w:rsidRDefault="00213EC2" w:rsidP="00213EC2">
            <w:pPr>
              <w:pStyle w:val="Arial11Bold"/>
              <w:rPr>
                <w:rFonts w:cs="Arial"/>
              </w:rPr>
            </w:pPr>
            <w:bookmarkStart w:id="29" w:name="_DV_C16"/>
            <w:r w:rsidRPr="007E0B31">
              <w:rPr>
                <w:rFonts w:cs="Arial"/>
              </w:rPr>
              <w:t>DCUSA</w:t>
            </w:r>
            <w:bookmarkEnd w:id="29"/>
          </w:p>
        </w:tc>
        <w:tc>
          <w:tcPr>
            <w:tcW w:w="6634" w:type="dxa"/>
            <w:gridSpan w:val="2"/>
          </w:tcPr>
          <w:p w14:paraId="2D09966A" w14:textId="77777777" w:rsidR="00213EC2" w:rsidRPr="007E0B31" w:rsidRDefault="00213EC2" w:rsidP="00213EC2">
            <w:pPr>
              <w:pStyle w:val="TableArial11"/>
              <w:rPr>
                <w:rFonts w:cs="Arial"/>
              </w:rPr>
            </w:pPr>
            <w:bookmarkStart w:id="30"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0"/>
          </w:p>
        </w:tc>
      </w:tr>
      <w:tr w:rsidR="00213EC2" w:rsidRPr="007E0B31" w14:paraId="1606AF94" w14:textId="77777777" w:rsidTr="00766A50">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gridSpan w:val="2"/>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766A50">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gridSpan w:val="2"/>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766A50">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gridSpan w:val="2"/>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766A50">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gridSpan w:val="2"/>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766A50">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gridSpan w:val="2"/>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766A50">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gridSpan w:val="2"/>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766A50">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gridSpan w:val="2"/>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766A50">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gridSpan w:val="2"/>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766A50">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gridSpan w:val="2"/>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766A50">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gridSpan w:val="2"/>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0766A50">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gridSpan w:val="2"/>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766A50">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gridSpan w:val="2"/>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766A50">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gridSpan w:val="2"/>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766A50">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gridSpan w:val="2"/>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766A50">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gridSpan w:val="2"/>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766A50">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gridSpan w:val="2"/>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766A50">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gridSpan w:val="2"/>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766A50">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gridSpan w:val="2"/>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766A50">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gridSpan w:val="2"/>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766A50">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gridSpan w:val="2"/>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766A50">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gridSpan w:val="2"/>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0766A50">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gridSpan w:val="2"/>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0766A50">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gridSpan w:val="2"/>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766A50">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gridSpan w:val="2"/>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766A50">
        <w:trPr>
          <w:cantSplit/>
        </w:trPr>
        <w:tc>
          <w:tcPr>
            <w:tcW w:w="2884" w:type="dxa"/>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6634" w:type="dxa"/>
            <w:gridSpan w:val="2"/>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766A50">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gridSpan w:val="2"/>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766A50">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gridSpan w:val="2"/>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766A50">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gridSpan w:val="2"/>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766A50">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gridSpan w:val="2"/>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766A50">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gridSpan w:val="2"/>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766A50">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gridSpan w:val="2"/>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766A50">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gridSpan w:val="2"/>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766A50">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gridSpan w:val="2"/>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766A50">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gridSpan w:val="2"/>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766A50">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gridSpan w:val="2"/>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766A50">
        <w:trPr>
          <w:cantSplit/>
        </w:trPr>
        <w:tc>
          <w:tcPr>
            <w:tcW w:w="2884" w:type="dxa"/>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6634" w:type="dxa"/>
            <w:gridSpan w:val="2"/>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766A50">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gridSpan w:val="2"/>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766A50">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gridSpan w:val="2"/>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766A50">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gridSpan w:val="2"/>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766A50">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gridSpan w:val="2"/>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766A50">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gridSpan w:val="2"/>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766A50">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gridSpan w:val="2"/>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0766A50">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gridSpan w:val="2"/>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766A50">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gridSpan w:val="2"/>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766A50">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gridSpan w:val="2"/>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766A50">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gridSpan w:val="2"/>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766A50">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gridSpan w:val="2"/>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766A50">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gridSpan w:val="2"/>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766A50">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gridSpan w:val="2"/>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766A50">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gridSpan w:val="2"/>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766A50">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gridSpan w:val="2"/>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766A50">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gridSpan w:val="2"/>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766A50">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gridSpan w:val="2"/>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766A50">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gridSpan w:val="2"/>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766A50">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gridSpan w:val="2"/>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0766A50">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gridSpan w:val="2"/>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766A50">
        <w:trPr>
          <w:cantSplit/>
          <w:trHeight w:val="300"/>
        </w:trPr>
        <w:tc>
          <w:tcPr>
            <w:tcW w:w="2884" w:type="dxa"/>
          </w:tcPr>
          <w:p w14:paraId="39685164" w14:textId="34E43844"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gridSpan w:val="2"/>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766A50">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gridSpan w:val="2"/>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766A50">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gridSpan w:val="2"/>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766A50">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gridSpan w:val="2"/>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0766A50">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gridSpan w:val="2"/>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0766A50">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gridSpan w:val="2"/>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766A50">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gridSpan w:val="2"/>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766A50">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gridSpan w:val="2"/>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766A50">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gridSpan w:val="2"/>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766A50">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gridSpan w:val="2"/>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766A50">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gridSpan w:val="2"/>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766A50">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gridSpan w:val="2"/>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766A50">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gridSpan w:val="2"/>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766A50">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gridSpan w:val="2"/>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766A50">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gridSpan w:val="2"/>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0766A50">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gridSpan w:val="2"/>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766A50">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gridSpan w:val="2"/>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766A50">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gridSpan w:val="2"/>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766A50">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gridSpan w:val="2"/>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766A50">
        <w:trPr>
          <w:cantSplit/>
        </w:trPr>
        <w:tc>
          <w:tcPr>
            <w:tcW w:w="2884" w:type="dxa"/>
          </w:tcPr>
          <w:p w14:paraId="5B18CA36" w14:textId="4AA74331" w:rsidR="009871B0" w:rsidRPr="007E0B31" w:rsidRDefault="009871B0" w:rsidP="009871B0">
            <w:pPr>
              <w:pStyle w:val="Arial11Bold"/>
              <w:rPr>
                <w:rFonts w:cs="Arial"/>
              </w:rPr>
            </w:pPr>
            <w:bookmarkStart w:id="31"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31"/>
          </w:p>
        </w:tc>
        <w:tc>
          <w:tcPr>
            <w:tcW w:w="6634" w:type="dxa"/>
            <w:gridSpan w:val="2"/>
          </w:tcPr>
          <w:p w14:paraId="611268A9" w14:textId="49E96478" w:rsidR="009871B0" w:rsidRPr="007E0B31" w:rsidRDefault="009871B0" w:rsidP="009871B0">
            <w:pPr>
              <w:pStyle w:val="TableArial11"/>
              <w:rPr>
                <w:rFonts w:cs="Arial"/>
                <w:i/>
              </w:rPr>
            </w:pPr>
            <w:bookmarkStart w:id="32"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2"/>
          </w:p>
        </w:tc>
      </w:tr>
      <w:tr w:rsidR="009871B0" w:rsidRPr="007E0B31" w14:paraId="2950C7E5" w14:textId="77777777" w:rsidTr="00766A50">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gridSpan w:val="2"/>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766A50">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gridSpan w:val="2"/>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766A50">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gridSpan w:val="2"/>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766A50">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gridSpan w:val="2"/>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766A50">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gridSpan w:val="2"/>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766A50">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gridSpan w:val="2"/>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766A50">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gridSpan w:val="2"/>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766A50">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gridSpan w:val="2"/>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766A50">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gridSpan w:val="2"/>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766A50">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gridSpan w:val="2"/>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766A50">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gridSpan w:val="2"/>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766A50">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gridSpan w:val="2"/>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766A50">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gridSpan w:val="2"/>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766A50">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gridSpan w:val="2"/>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766A50">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gridSpan w:val="2"/>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766A50">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gridSpan w:val="2"/>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766A50">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gridSpan w:val="2"/>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766A50">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gridSpan w:val="2"/>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0766A50">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gridSpan w:val="2"/>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766A50">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gridSpan w:val="2"/>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766A50">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gridSpan w:val="2"/>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766A50">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gridSpan w:val="2"/>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766A50">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gridSpan w:val="2"/>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766A50">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gridSpan w:val="2"/>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766A50">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gridSpan w:val="2"/>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766A50">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gridSpan w:val="2"/>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766A50">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gridSpan w:val="2"/>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766A50">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gridSpan w:val="2"/>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766A50">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gridSpan w:val="2"/>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766A50">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gridSpan w:val="2"/>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766A50">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gridSpan w:val="2"/>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766A50">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gridSpan w:val="2"/>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766A50">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gridSpan w:val="2"/>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766A50">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gridSpan w:val="2"/>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766A50">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gridSpan w:val="2"/>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766A50">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gridSpan w:val="2"/>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766A50">
        <w:trPr>
          <w:cantSplit/>
        </w:trPr>
        <w:tc>
          <w:tcPr>
            <w:tcW w:w="2884" w:type="dxa"/>
          </w:tcPr>
          <w:p w14:paraId="24A46B59" w14:textId="6EF2404B" w:rsidR="00F81D7C" w:rsidRPr="007E0B31" w:rsidRDefault="00F81D7C" w:rsidP="00F81D7C">
            <w:pPr>
              <w:pStyle w:val="Arial11Bold"/>
              <w:rPr>
                <w:rFonts w:cs="Arial"/>
              </w:rPr>
            </w:pPr>
            <w:bookmarkStart w:id="33" w:name="_DV_C20"/>
            <w:r w:rsidRPr="007E0B31">
              <w:rPr>
                <w:rFonts w:cs="Arial"/>
              </w:rPr>
              <w:t xml:space="preserve">Final Operational Notification </w:t>
            </w:r>
            <w:r w:rsidRPr="007E0B31">
              <w:rPr>
                <w:rFonts w:cs="Arial"/>
                <w:b w:val="0"/>
              </w:rPr>
              <w:t>or</w:t>
            </w:r>
            <w:r w:rsidRPr="007E0B31">
              <w:rPr>
                <w:rFonts w:cs="Arial"/>
              </w:rPr>
              <w:t xml:space="preserve"> FON </w:t>
            </w:r>
            <w:bookmarkEnd w:id="33"/>
          </w:p>
        </w:tc>
        <w:tc>
          <w:tcPr>
            <w:tcW w:w="6634" w:type="dxa"/>
            <w:gridSpan w:val="2"/>
          </w:tcPr>
          <w:p w14:paraId="52B70B80" w14:textId="1AE703F3" w:rsidR="00F81D7C" w:rsidRPr="007E0B31" w:rsidRDefault="00F81D7C" w:rsidP="00F81D7C">
            <w:pPr>
              <w:pStyle w:val="TableArial11"/>
              <w:rPr>
                <w:rFonts w:cs="Arial"/>
              </w:rPr>
            </w:pPr>
            <w:bookmarkStart w:id="34"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4"/>
          </w:p>
          <w:p w14:paraId="534102FE" w14:textId="77777777" w:rsidR="00F81D7C" w:rsidRPr="007E0B31" w:rsidRDefault="00F81D7C" w:rsidP="00F81D7C">
            <w:pPr>
              <w:pStyle w:val="TableArial11"/>
              <w:ind w:left="567" w:hanging="567"/>
              <w:rPr>
                <w:rFonts w:cs="Arial"/>
              </w:rPr>
            </w:pPr>
            <w:bookmarkStart w:id="35" w:name="_DV_C22"/>
            <w:r w:rsidRPr="007E0B31">
              <w:rPr>
                <w:rFonts w:cs="Arial"/>
              </w:rPr>
              <w:t>(a)</w:t>
            </w:r>
            <w:r w:rsidRPr="007E0B31">
              <w:rPr>
                <w:rFonts w:cs="Arial"/>
              </w:rPr>
              <w:tab/>
              <w:t>with the Grid Code, (or where they apply, that relevant derogations have been granted), and</w:t>
            </w:r>
            <w:bookmarkEnd w:id="35"/>
          </w:p>
          <w:p w14:paraId="001CADC8" w14:textId="77777777" w:rsidR="00F81D7C" w:rsidRPr="007E0B31" w:rsidRDefault="00F81D7C" w:rsidP="00F81D7C">
            <w:pPr>
              <w:pStyle w:val="TableArial11"/>
              <w:ind w:left="567" w:hanging="567"/>
              <w:rPr>
                <w:rFonts w:cs="Arial"/>
              </w:rPr>
            </w:pPr>
            <w:bookmarkStart w:id="36"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6"/>
          </w:p>
          <w:p w14:paraId="67438D86" w14:textId="77777777" w:rsidR="00F81D7C" w:rsidRPr="007E0B31" w:rsidRDefault="00F81D7C" w:rsidP="00F81D7C">
            <w:pPr>
              <w:pStyle w:val="TableArial11"/>
              <w:rPr>
                <w:rFonts w:cs="Arial"/>
                <w:u w:val="single"/>
              </w:rPr>
            </w:pPr>
            <w:bookmarkStart w:id="37"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7"/>
          </w:p>
        </w:tc>
      </w:tr>
      <w:tr w:rsidR="00F81D7C" w:rsidRPr="007E0B31" w14:paraId="197251CB" w14:textId="77777777" w:rsidTr="00766A50">
        <w:trPr>
          <w:cantSplit/>
        </w:trPr>
        <w:tc>
          <w:tcPr>
            <w:tcW w:w="2884"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6634" w:type="dxa"/>
            <w:gridSpan w:val="2"/>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766A50">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gridSpan w:val="2"/>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766A50">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gridSpan w:val="2"/>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766A50">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gridSpan w:val="2"/>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766A50">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gridSpan w:val="2"/>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766A50">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gridSpan w:val="2"/>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766A50">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gridSpan w:val="2"/>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766A50">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gridSpan w:val="2"/>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766A50">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gridSpan w:val="2"/>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766A50">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gridSpan w:val="2"/>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766A50">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gridSpan w:val="2"/>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766A50">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gridSpan w:val="2"/>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766A50">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gridSpan w:val="2"/>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766A50">
        <w:trPr>
          <w:cantSplit/>
        </w:trPr>
        <w:tc>
          <w:tcPr>
            <w:tcW w:w="2884" w:type="dxa"/>
          </w:tcPr>
          <w:p w14:paraId="044AA9D6" w14:textId="77777777" w:rsidR="00F81D7C" w:rsidRPr="007E0B31" w:rsidRDefault="00F81D7C" w:rsidP="00F81D7C">
            <w:pPr>
              <w:pStyle w:val="Arial11Bold"/>
              <w:rPr>
                <w:rFonts w:cs="Arial"/>
              </w:rPr>
            </w:pPr>
            <w:r w:rsidRPr="007E0B31">
              <w:rPr>
                <w:rFonts w:cs="Arial"/>
              </w:rPr>
              <w:lastRenderedPageBreak/>
              <w:t>Frequency Sensitive AGR Unit Limit</w:t>
            </w:r>
          </w:p>
        </w:tc>
        <w:tc>
          <w:tcPr>
            <w:tcW w:w="6634" w:type="dxa"/>
            <w:gridSpan w:val="2"/>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766A50">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gridSpan w:val="2"/>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766A50">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gridSpan w:val="2"/>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766A50">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gridSpan w:val="2"/>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766A50">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gridSpan w:val="2"/>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0766A50">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gridSpan w:val="2"/>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766A50">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gridSpan w:val="2"/>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766A50">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gridSpan w:val="2"/>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766A50">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gridSpan w:val="2"/>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766A50">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gridSpan w:val="2"/>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766A50">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gridSpan w:val="2"/>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766A50">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gridSpan w:val="2"/>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766A50">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gridSpan w:val="2"/>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766A50">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gridSpan w:val="2"/>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766A50">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gridSpan w:val="2"/>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766A50">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gridSpan w:val="2"/>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766A50">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gridSpan w:val="2"/>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766A50">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gridSpan w:val="2"/>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766A50">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gridSpan w:val="2"/>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766A50">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gridSpan w:val="2"/>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766A50">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gridSpan w:val="2"/>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766A50">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gridSpan w:val="2"/>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766A50">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gridSpan w:val="2"/>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766A50">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gridSpan w:val="2"/>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766A50">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gridSpan w:val="2"/>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766A50">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gridSpan w:val="2"/>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766A50">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gridSpan w:val="2"/>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766A50">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gridSpan w:val="2"/>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766A50">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gridSpan w:val="2"/>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766A50">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gridSpan w:val="2"/>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766A50">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gridSpan w:val="2"/>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766A50">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gridSpan w:val="2"/>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766A50">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gridSpan w:val="2"/>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766A50">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gridSpan w:val="2"/>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766A50">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gridSpan w:val="2"/>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766A50">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gridSpan w:val="2"/>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766A50">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gridSpan w:val="2"/>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766A50">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gridSpan w:val="2"/>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766A50">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gridSpan w:val="2"/>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766A50">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gridSpan w:val="2"/>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766A50">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gridSpan w:val="2"/>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766A50">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gridSpan w:val="2"/>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766A50">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gridSpan w:val="2"/>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766A50">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gridSpan w:val="2"/>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766A50">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gridSpan w:val="2"/>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766A50">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gridSpan w:val="2"/>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766A50">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gridSpan w:val="2"/>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766A50">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gridSpan w:val="2"/>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766A50">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gridSpan w:val="2"/>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766A50">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gridSpan w:val="2"/>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766A50">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gridSpan w:val="2"/>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766A50">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gridSpan w:val="2"/>
          </w:tcPr>
          <w:p w14:paraId="60A73BA5" w14:textId="77777777" w:rsidR="00F81D7C" w:rsidRPr="007E0B31" w:rsidRDefault="00F81D7C" w:rsidP="00F81D7C">
            <w:pPr>
              <w:pStyle w:val="TableArial11"/>
              <w:rPr>
                <w:rFonts w:cs="Arial"/>
              </w:rPr>
            </w:pPr>
            <w:bookmarkStart w:id="38"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8"/>
          </w:p>
        </w:tc>
      </w:tr>
      <w:tr w:rsidR="00F81D7C" w:rsidRPr="0079139F" w14:paraId="5A25DA6A" w14:textId="77777777" w:rsidTr="00766A50">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gridSpan w:val="2"/>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766A50">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gridSpan w:val="2"/>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766A50">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gridSpan w:val="2"/>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766A50">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gridSpan w:val="2"/>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766A50">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gridSpan w:val="2"/>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766A50">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gridSpan w:val="2"/>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766A50">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gridSpan w:val="2"/>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766A50">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gridSpan w:val="2"/>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766A50">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gridSpan w:val="2"/>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766A50">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gridSpan w:val="2"/>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766A50">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gridSpan w:val="2"/>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766A50">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gridSpan w:val="2"/>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766A50">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gridSpan w:val="2"/>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766A50">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gridSpan w:val="2"/>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766A50">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gridSpan w:val="2"/>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766A50">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gridSpan w:val="2"/>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766A50">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gridSpan w:val="2"/>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766A50">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gridSpan w:val="2"/>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766A50">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gridSpan w:val="2"/>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0766A50">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gridSpan w:val="2"/>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766A50">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gridSpan w:val="2"/>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766A50">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gridSpan w:val="2"/>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766A50">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gridSpan w:val="2"/>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766A50">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gridSpan w:val="2"/>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766A50">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gridSpan w:val="2"/>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766A50">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gridSpan w:val="2"/>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00766A50">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gridSpan w:val="2"/>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766A50">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gridSpan w:val="2"/>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766A50">
        <w:trPr>
          <w:cantSplit/>
          <w:trHeight w:val="300"/>
        </w:trPr>
        <w:tc>
          <w:tcPr>
            <w:tcW w:w="2884"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6634" w:type="dxa"/>
            <w:gridSpan w:val="2"/>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766A50">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gridSpan w:val="2"/>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766A50">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gridSpan w:val="2"/>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766A50">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gridSpan w:val="2"/>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766A50">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gridSpan w:val="2"/>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766A50">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gridSpan w:val="2"/>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766A50">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gridSpan w:val="2"/>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766A50">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gridSpan w:val="2"/>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766A50">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gridSpan w:val="2"/>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766A50">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gridSpan w:val="2"/>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766A50">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gridSpan w:val="2"/>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766A50">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gridSpan w:val="2"/>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766A50">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gridSpan w:val="2"/>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766A50">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6634" w:type="dxa"/>
            <w:gridSpan w:val="2"/>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766A50">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gridSpan w:val="2"/>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766A50">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gridSpan w:val="2"/>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766A50">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gridSpan w:val="2"/>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766A50">
        <w:trPr>
          <w:cantSplit/>
        </w:trPr>
        <w:tc>
          <w:tcPr>
            <w:tcW w:w="2884" w:type="dxa"/>
          </w:tcPr>
          <w:p w14:paraId="133A5B7C" w14:textId="36D70465" w:rsidR="00F81D7C" w:rsidRPr="007E0B31" w:rsidRDefault="00F81D7C" w:rsidP="00F81D7C">
            <w:pPr>
              <w:pStyle w:val="Arial11Bold"/>
              <w:rPr>
                <w:rFonts w:cs="Arial"/>
              </w:rPr>
            </w:pPr>
            <w:bookmarkStart w:id="39" w:name="_DV_C25"/>
            <w:r w:rsidRPr="007E0B31">
              <w:rPr>
                <w:rFonts w:cs="Arial"/>
              </w:rPr>
              <w:t xml:space="preserve">Interim Operational Notification </w:t>
            </w:r>
            <w:r w:rsidRPr="007E0B31">
              <w:rPr>
                <w:rFonts w:cs="Arial"/>
                <w:b w:val="0"/>
              </w:rPr>
              <w:t>or</w:t>
            </w:r>
            <w:r w:rsidRPr="007E0B31">
              <w:rPr>
                <w:rFonts w:cs="Arial"/>
              </w:rPr>
              <w:t xml:space="preserve"> ION </w:t>
            </w:r>
            <w:bookmarkEnd w:id="39"/>
          </w:p>
        </w:tc>
        <w:tc>
          <w:tcPr>
            <w:tcW w:w="6634" w:type="dxa"/>
            <w:gridSpan w:val="2"/>
          </w:tcPr>
          <w:p w14:paraId="40D45ABF" w14:textId="409DC57C" w:rsidR="00F81D7C" w:rsidRPr="007E0B31" w:rsidRDefault="00F81D7C" w:rsidP="00F81D7C">
            <w:pPr>
              <w:pStyle w:val="TableArial11"/>
              <w:rPr>
                <w:rFonts w:cs="Arial"/>
              </w:rPr>
            </w:pPr>
            <w:bookmarkStart w:id="40"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40"/>
          </w:p>
          <w:p w14:paraId="2DAA1BCB" w14:textId="77777777" w:rsidR="00F81D7C" w:rsidRPr="007E0B31" w:rsidRDefault="00F81D7C" w:rsidP="00F81D7C">
            <w:pPr>
              <w:pStyle w:val="TableArial11"/>
              <w:ind w:left="567" w:hanging="567"/>
              <w:rPr>
                <w:rFonts w:cs="Arial"/>
              </w:rPr>
            </w:pPr>
            <w:bookmarkStart w:id="41" w:name="_DV_C27"/>
            <w:r w:rsidRPr="007E0B31">
              <w:rPr>
                <w:rFonts w:cs="Arial"/>
              </w:rPr>
              <w:t>(a)</w:t>
            </w:r>
            <w:r w:rsidRPr="007E0B31">
              <w:rPr>
                <w:rFonts w:cs="Arial"/>
              </w:rPr>
              <w:tab/>
              <w:t xml:space="preserve">with the Grid Code, and </w:t>
            </w:r>
            <w:bookmarkEnd w:id="41"/>
          </w:p>
          <w:p w14:paraId="71F8FC61" w14:textId="77777777" w:rsidR="00F81D7C" w:rsidRPr="007E0B31" w:rsidRDefault="00F81D7C" w:rsidP="00F81D7C">
            <w:pPr>
              <w:pStyle w:val="TableArial11"/>
              <w:ind w:left="567" w:hanging="567"/>
              <w:rPr>
                <w:rFonts w:cs="Arial"/>
              </w:rPr>
            </w:pPr>
            <w:bookmarkStart w:id="42"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2"/>
          </w:p>
          <w:p w14:paraId="77F719EF" w14:textId="77777777" w:rsidR="00F81D7C" w:rsidRPr="007E0B31" w:rsidRDefault="00F81D7C" w:rsidP="00F81D7C">
            <w:pPr>
              <w:pStyle w:val="TableArial11"/>
              <w:rPr>
                <w:rFonts w:cs="Arial"/>
                <w:u w:val="single"/>
              </w:rPr>
            </w:pPr>
            <w:bookmarkStart w:id="43"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3"/>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766A50">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gridSpan w:val="2"/>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766A50">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gridSpan w:val="2"/>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766A50">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gridSpan w:val="2"/>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766A50">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gridSpan w:val="2"/>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766A50">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gridSpan w:val="2"/>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766A50">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gridSpan w:val="2"/>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766A50">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gridSpan w:val="2"/>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766A50">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gridSpan w:val="2"/>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766A50">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gridSpan w:val="2"/>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766A50">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gridSpan w:val="2"/>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766A50">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gridSpan w:val="2"/>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766A50">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gridSpan w:val="2"/>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766A50">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gridSpan w:val="2"/>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766A50">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gridSpan w:val="2"/>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766A50">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gridSpan w:val="2"/>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766A50">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gridSpan w:val="2"/>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766A50">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gridSpan w:val="2"/>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766A50">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gridSpan w:val="2"/>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766A50">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gridSpan w:val="2"/>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766A50">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gridSpan w:val="2"/>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766A50">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gridSpan w:val="2"/>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766A50">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gridSpan w:val="2"/>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766A50">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gridSpan w:val="2"/>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766A50">
        <w:trPr>
          <w:cantSplit/>
        </w:trPr>
        <w:tc>
          <w:tcPr>
            <w:tcW w:w="2884" w:type="dxa"/>
          </w:tcPr>
          <w:p w14:paraId="2347B7F7" w14:textId="702E5CB5" w:rsidR="00F81D7C" w:rsidRPr="007E0B31" w:rsidRDefault="00F81D7C" w:rsidP="00F81D7C">
            <w:pPr>
              <w:pStyle w:val="Arial11Bold"/>
              <w:rPr>
                <w:rFonts w:cs="Arial"/>
              </w:rPr>
            </w:pPr>
            <w:bookmarkStart w:id="44"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44"/>
          </w:p>
        </w:tc>
        <w:tc>
          <w:tcPr>
            <w:tcW w:w="6634" w:type="dxa"/>
            <w:gridSpan w:val="2"/>
          </w:tcPr>
          <w:p w14:paraId="116937FB" w14:textId="55A25BAD" w:rsidR="00F81D7C" w:rsidRPr="007E0B31" w:rsidRDefault="00F81D7C" w:rsidP="00F81D7C">
            <w:pPr>
              <w:pStyle w:val="TableArial11"/>
              <w:rPr>
                <w:rFonts w:cs="Arial"/>
              </w:rPr>
            </w:pPr>
            <w:bookmarkStart w:id="45"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5"/>
          </w:p>
          <w:p w14:paraId="0C9542F9" w14:textId="77777777" w:rsidR="00F81D7C" w:rsidRPr="007E0B31" w:rsidRDefault="00F81D7C" w:rsidP="00F81D7C">
            <w:pPr>
              <w:pStyle w:val="TableArial11"/>
              <w:ind w:left="567" w:hanging="567"/>
              <w:rPr>
                <w:rFonts w:cs="Arial"/>
              </w:rPr>
            </w:pPr>
            <w:bookmarkStart w:id="46" w:name="_DV_C36"/>
            <w:r w:rsidRPr="007E0B31">
              <w:rPr>
                <w:rFonts w:cs="Arial"/>
              </w:rPr>
              <w:t>(a)</w:t>
            </w:r>
            <w:r w:rsidRPr="007E0B31">
              <w:rPr>
                <w:rFonts w:cs="Arial"/>
              </w:rPr>
              <w:tab/>
              <w:t xml:space="preserve">with the provisions of the Grid Code specified in the notice, and </w:t>
            </w:r>
            <w:bookmarkEnd w:id="46"/>
          </w:p>
          <w:p w14:paraId="5536F311" w14:textId="77777777" w:rsidR="00F81D7C" w:rsidRPr="007E0B31" w:rsidRDefault="00F81D7C" w:rsidP="00F81D7C">
            <w:pPr>
              <w:pStyle w:val="TableArial11"/>
              <w:ind w:left="567" w:hanging="567"/>
              <w:rPr>
                <w:rFonts w:cs="Arial"/>
              </w:rPr>
            </w:pPr>
            <w:bookmarkStart w:id="47"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7"/>
          </w:p>
          <w:p w14:paraId="3817BE40" w14:textId="77777777" w:rsidR="00F81D7C" w:rsidRPr="007E0B31" w:rsidRDefault="00F81D7C" w:rsidP="00F81D7C">
            <w:pPr>
              <w:pStyle w:val="TableArial11"/>
              <w:rPr>
                <w:rFonts w:cs="Arial"/>
              </w:rPr>
            </w:pPr>
            <w:bookmarkStart w:id="48" w:name="_DV_C38"/>
            <w:r w:rsidRPr="007E0B31">
              <w:rPr>
                <w:rFonts w:cs="Arial"/>
              </w:rPr>
              <w:t xml:space="preserve">and specifying the </w:t>
            </w:r>
            <w:r w:rsidRPr="007E0B31">
              <w:rPr>
                <w:rFonts w:cs="Arial"/>
                <w:b/>
              </w:rPr>
              <w:t>Unresolved Issues</w:t>
            </w:r>
            <w:r w:rsidRPr="007E0B31">
              <w:rPr>
                <w:rFonts w:cs="Arial"/>
              </w:rPr>
              <w:t xml:space="preserve">. </w:t>
            </w:r>
            <w:bookmarkEnd w:id="48"/>
          </w:p>
        </w:tc>
      </w:tr>
      <w:tr w:rsidR="00F81D7C" w:rsidRPr="007E0B31" w14:paraId="6946C0D5" w14:textId="77777777" w:rsidTr="00766A50">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gridSpan w:val="2"/>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766A50">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gridSpan w:val="2"/>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766A50">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gridSpan w:val="2"/>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766A50">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gridSpan w:val="2"/>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766A50">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gridSpan w:val="2"/>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00766A50">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gridSpan w:val="2"/>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766A50">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gridSpan w:val="2"/>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0766A50">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gridSpan w:val="2"/>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766A50">
        <w:trPr>
          <w:cantSplit/>
        </w:trPr>
        <w:tc>
          <w:tcPr>
            <w:tcW w:w="2884" w:type="dxa"/>
          </w:tcPr>
          <w:p w14:paraId="796A8D79" w14:textId="77777777" w:rsidR="00F81D7C" w:rsidRPr="007E0B31" w:rsidRDefault="00F81D7C" w:rsidP="00F81D7C">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gridSpan w:val="2"/>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766A50">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gridSpan w:val="2"/>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766A50">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gridSpan w:val="2"/>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766A50">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gridSpan w:val="2"/>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02A1659">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gridSpan w:val="2"/>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0766A50">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gridSpan w:val="2"/>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766A50">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gridSpan w:val="2"/>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766A50">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gridSpan w:val="2"/>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766A50">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gridSpan w:val="2"/>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766A50">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gridSpan w:val="2"/>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766A50">
        <w:trPr>
          <w:cantSplit/>
        </w:trPr>
        <w:tc>
          <w:tcPr>
            <w:tcW w:w="2884" w:type="dxa"/>
          </w:tcPr>
          <w:p w14:paraId="331C7E14" w14:textId="380252E6" w:rsidR="00F81D7C" w:rsidRPr="007E0B31" w:rsidRDefault="00F81D7C" w:rsidP="00F81D7C">
            <w:pPr>
              <w:pStyle w:val="Arial11Bold"/>
              <w:rPr>
                <w:rFonts w:cs="Arial"/>
              </w:rPr>
            </w:pPr>
            <w:bookmarkStart w:id="49" w:name="_DV_C39"/>
            <w:r w:rsidRPr="007E0B31">
              <w:rPr>
                <w:rFonts w:cs="Arial"/>
              </w:rPr>
              <w:t>Manufacturer’s Data &amp; Performance Report</w:t>
            </w:r>
            <w:bookmarkEnd w:id="49"/>
          </w:p>
        </w:tc>
        <w:tc>
          <w:tcPr>
            <w:tcW w:w="6634" w:type="dxa"/>
            <w:gridSpan w:val="2"/>
          </w:tcPr>
          <w:p w14:paraId="671DA193" w14:textId="02EFD935" w:rsidR="00F81D7C" w:rsidRPr="007E0B31" w:rsidRDefault="00F81D7C" w:rsidP="00F81D7C">
            <w:pPr>
              <w:pStyle w:val="TableArial11"/>
              <w:rPr>
                <w:rFonts w:cs="Arial"/>
              </w:rPr>
            </w:pPr>
            <w:bookmarkStart w:id="50"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0"/>
          </w:p>
        </w:tc>
      </w:tr>
      <w:tr w:rsidR="00F81D7C" w:rsidRPr="007E0B31" w14:paraId="0E2893AA" w14:textId="77777777" w:rsidTr="00766A50">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gridSpan w:val="2"/>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766A50">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gridSpan w:val="2"/>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766A50">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gridSpan w:val="2"/>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766A50">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gridSpan w:val="2"/>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766A50">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gridSpan w:val="2"/>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766A50">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gridSpan w:val="2"/>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766A50">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gridSpan w:val="2"/>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766A50">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gridSpan w:val="2"/>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766A50">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gridSpan w:val="2"/>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766A50">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gridSpan w:val="2"/>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766A50">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gridSpan w:val="2"/>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766A50">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gridSpan w:val="2"/>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766A50">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gridSpan w:val="2"/>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766A50">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gridSpan w:val="2"/>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766A50">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gridSpan w:val="2"/>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766A50">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gridSpan w:val="2"/>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766A50">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gridSpan w:val="2"/>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766A50">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gridSpan w:val="2"/>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766A50">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gridSpan w:val="2"/>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766A50">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gridSpan w:val="2"/>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766A50">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gridSpan w:val="2"/>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766A50">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gridSpan w:val="2"/>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766A50">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gridSpan w:val="2"/>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766A50">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gridSpan w:val="2"/>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766A50">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gridSpan w:val="2"/>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766A50">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gridSpan w:val="2"/>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766A50">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gridSpan w:val="2"/>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766A50">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gridSpan w:val="2"/>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766A50">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gridSpan w:val="2"/>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766A50">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gridSpan w:val="2"/>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766A50">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gridSpan w:val="2"/>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0766A50">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gridSpan w:val="2"/>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766A50">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gridSpan w:val="2"/>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766A50">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gridSpan w:val="2"/>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766A50">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gridSpan w:val="2"/>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766A50">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gridSpan w:val="2"/>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766A50">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gridSpan w:val="2"/>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766A50">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gridSpan w:val="2"/>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766A50">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gridSpan w:val="2"/>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766A50">
        <w:trPr>
          <w:cantSplit/>
        </w:trPr>
        <w:tc>
          <w:tcPr>
            <w:tcW w:w="2884" w:type="dxa"/>
          </w:tcPr>
          <w:p w14:paraId="4944B672" w14:textId="77777777" w:rsidR="00F81D7C" w:rsidRPr="007E0B31" w:rsidRDefault="00F81D7C" w:rsidP="00F81D7C">
            <w:pPr>
              <w:pStyle w:val="Arial11Bold"/>
              <w:rPr>
                <w:rFonts w:cs="Arial"/>
              </w:rPr>
            </w:pPr>
            <w:r w:rsidRPr="007E0B31">
              <w:rPr>
                <w:rFonts w:cs="Arial"/>
              </w:rPr>
              <w:lastRenderedPageBreak/>
              <w:t>National Electricity Transmission System Warning</w:t>
            </w:r>
          </w:p>
        </w:tc>
        <w:tc>
          <w:tcPr>
            <w:tcW w:w="6634" w:type="dxa"/>
            <w:gridSpan w:val="2"/>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766A50">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gridSpan w:val="2"/>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766A50">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gridSpan w:val="2"/>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766A5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766A50">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gridSpan w:val="2"/>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766A5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766A50">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gridSpan w:val="2"/>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766A50">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gridSpan w:val="2"/>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766A50">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gridSpan w:val="2"/>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766A50">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gridSpan w:val="2"/>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766A50">
        <w:trPr>
          <w:cantSplit/>
        </w:trPr>
        <w:tc>
          <w:tcPr>
            <w:tcW w:w="2884" w:type="dxa"/>
          </w:tcPr>
          <w:p w14:paraId="37FB682E" w14:textId="77777777" w:rsidR="00F81D7C" w:rsidRPr="007E0B31" w:rsidRDefault="00F81D7C" w:rsidP="00F81D7C">
            <w:pPr>
              <w:pStyle w:val="Arial11Bold"/>
              <w:rPr>
                <w:rFonts w:cs="Arial"/>
              </w:rPr>
            </w:pPr>
            <w:r w:rsidRPr="007E0B31">
              <w:rPr>
                <w:rFonts w:cs="Arial"/>
              </w:rPr>
              <w:lastRenderedPageBreak/>
              <w:t>Network Data</w:t>
            </w:r>
          </w:p>
        </w:tc>
        <w:tc>
          <w:tcPr>
            <w:tcW w:w="6634" w:type="dxa"/>
            <w:gridSpan w:val="2"/>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766A50">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gridSpan w:val="2"/>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766A50">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gridSpan w:val="2"/>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766A50">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gridSpan w:val="2"/>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766A50">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gridSpan w:val="2"/>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766A50">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gridSpan w:val="2"/>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766A50">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gridSpan w:val="2"/>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766A50">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gridSpan w:val="2"/>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766A50">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gridSpan w:val="2"/>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766A50">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gridSpan w:val="2"/>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00766A50">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gridSpan w:val="2"/>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766A50">
        <w:trPr>
          <w:cantSplit/>
        </w:trPr>
        <w:tc>
          <w:tcPr>
            <w:tcW w:w="2884" w:type="dxa"/>
          </w:tcPr>
          <w:p w14:paraId="0B1CCC78" w14:textId="675E426A" w:rsidR="00F81D7C" w:rsidRPr="007E0B31" w:rsidRDefault="00F81D7C" w:rsidP="00F81D7C">
            <w:pPr>
              <w:pStyle w:val="Arial11Bold"/>
              <w:rPr>
                <w:rFonts w:cs="Arial"/>
              </w:rPr>
            </w:pPr>
            <w:bookmarkStart w:id="51" w:name="_DV_C45"/>
            <w:r w:rsidRPr="007E0B31">
              <w:rPr>
                <w:rFonts w:cs="Arial"/>
              </w:rPr>
              <w:lastRenderedPageBreak/>
              <w:t>Notification of User’s Intention to Synchronise</w:t>
            </w:r>
            <w:bookmarkEnd w:id="51"/>
          </w:p>
        </w:tc>
        <w:tc>
          <w:tcPr>
            <w:tcW w:w="6634" w:type="dxa"/>
            <w:gridSpan w:val="2"/>
          </w:tcPr>
          <w:p w14:paraId="6ADCBD35" w14:textId="0DA3F6C9" w:rsidR="00F81D7C" w:rsidRPr="007E0B31" w:rsidRDefault="00F81D7C" w:rsidP="00F81D7C">
            <w:pPr>
              <w:pStyle w:val="TableArial11"/>
              <w:rPr>
                <w:rFonts w:cs="Arial"/>
              </w:rPr>
            </w:pPr>
            <w:bookmarkStart w:id="52"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2"/>
          </w:p>
        </w:tc>
      </w:tr>
      <w:tr w:rsidR="00F81D7C" w:rsidRPr="007E0B31" w14:paraId="6F3AAFE1" w14:textId="77777777" w:rsidTr="00766A50">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gridSpan w:val="2"/>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766A50">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gridSpan w:val="2"/>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766A50">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gridSpan w:val="2"/>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766A50">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gridSpan w:val="2"/>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766A50">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gridSpan w:val="2"/>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766A50">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gridSpan w:val="2"/>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766A50">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gridSpan w:val="2"/>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766A50">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gridSpan w:val="2"/>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766A50">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gridSpan w:val="2"/>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766A50">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gridSpan w:val="2"/>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766A50">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gridSpan w:val="2"/>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766A50">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gridSpan w:val="2"/>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766A50">
        <w:trPr>
          <w:cantSplit/>
        </w:trPr>
        <w:tc>
          <w:tcPr>
            <w:tcW w:w="2884"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6634" w:type="dxa"/>
            <w:gridSpan w:val="2"/>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766A50">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gridSpan w:val="2"/>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766A50">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gridSpan w:val="2"/>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766A50">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gridSpan w:val="2"/>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766A50">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gridSpan w:val="2"/>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766A50">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gridSpan w:val="2"/>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766A50">
        <w:trPr>
          <w:cantSplit/>
        </w:trPr>
        <w:tc>
          <w:tcPr>
            <w:tcW w:w="2884"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6634" w:type="dxa"/>
            <w:gridSpan w:val="2"/>
          </w:tcPr>
          <w:p w14:paraId="1A8EAFDB" w14:textId="77777777" w:rsidR="00F81D7C" w:rsidRPr="007E0B31" w:rsidRDefault="00F81D7C" w:rsidP="00F81D7C">
            <w:pPr>
              <w:pStyle w:val="TableArial11"/>
              <w:rPr>
                <w:rFonts w:cs="Arial"/>
              </w:rPr>
            </w:pPr>
            <w:bookmarkStart w:id="53"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3"/>
          </w:p>
        </w:tc>
      </w:tr>
      <w:tr w:rsidR="00F81D7C" w:rsidRPr="007E0B31" w14:paraId="3532A847" w14:textId="77777777" w:rsidTr="00766A50">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gridSpan w:val="2"/>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766A50">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gridSpan w:val="2"/>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766A50">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gridSpan w:val="2"/>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766A50">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gridSpan w:val="2"/>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766A50">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gridSpan w:val="2"/>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766A50">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gridSpan w:val="2"/>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766A50">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gridSpan w:val="2"/>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766A50">
        <w:trPr>
          <w:cantSplit/>
        </w:trPr>
        <w:tc>
          <w:tcPr>
            <w:tcW w:w="2884"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gridSpan w:val="2"/>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766A50">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gridSpan w:val="2"/>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766A50">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gridSpan w:val="2"/>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766A50">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gridSpan w:val="2"/>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766A50">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gridSpan w:val="2"/>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766A50">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gridSpan w:val="2"/>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766A50">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gridSpan w:val="2"/>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766A50">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gridSpan w:val="2"/>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766A50">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gridSpan w:val="2"/>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766A50">
        <w:trPr>
          <w:cantSplit/>
        </w:trPr>
        <w:tc>
          <w:tcPr>
            <w:tcW w:w="2884"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6634" w:type="dxa"/>
            <w:gridSpan w:val="2"/>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766A50">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gridSpan w:val="2"/>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766A50">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gridSpan w:val="2"/>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766A50">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gridSpan w:val="2"/>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766A50">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gridSpan w:val="2"/>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0766A50">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gridSpan w:val="2"/>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766A50">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gridSpan w:val="2"/>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766A50">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gridSpan w:val="2"/>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766A50">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gridSpan w:val="2"/>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766A50">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gridSpan w:val="2"/>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766A50">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gridSpan w:val="2"/>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766A50">
        <w:trPr>
          <w:cantSplit/>
        </w:trPr>
        <w:tc>
          <w:tcPr>
            <w:tcW w:w="2884"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6634" w:type="dxa"/>
            <w:gridSpan w:val="2"/>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766A50">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gridSpan w:val="2"/>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766A50">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gridSpan w:val="2"/>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766A50">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gridSpan w:val="2"/>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766A50">
        <w:trPr>
          <w:cantSplit/>
        </w:trPr>
        <w:tc>
          <w:tcPr>
            <w:tcW w:w="2884"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6634" w:type="dxa"/>
            <w:gridSpan w:val="2"/>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0766A50">
        <w:trPr>
          <w:cantSplit/>
        </w:trPr>
        <w:tc>
          <w:tcPr>
            <w:tcW w:w="2884" w:type="dxa"/>
          </w:tcPr>
          <w:p w14:paraId="0FD871F6" w14:textId="5FABA3D0" w:rsidR="00F81D7C" w:rsidRPr="007E0B31" w:rsidRDefault="00F81D7C" w:rsidP="00F81D7C">
            <w:pPr>
              <w:pStyle w:val="Arial11Bold"/>
              <w:rPr>
                <w:rFonts w:cs="Arial"/>
              </w:rPr>
            </w:pPr>
            <w:bookmarkStart w:id="54" w:name="_DV_C41"/>
            <w:r w:rsidRPr="007E0B31">
              <w:rPr>
                <w:rFonts w:cs="Arial"/>
              </w:rPr>
              <w:t>Operational Notifications</w:t>
            </w:r>
            <w:bookmarkEnd w:id="54"/>
          </w:p>
        </w:tc>
        <w:tc>
          <w:tcPr>
            <w:tcW w:w="6634" w:type="dxa"/>
            <w:gridSpan w:val="2"/>
          </w:tcPr>
          <w:p w14:paraId="7D98A808" w14:textId="07D64618" w:rsidR="00F81D7C" w:rsidRPr="007E0B31" w:rsidRDefault="00F81D7C" w:rsidP="00F81D7C">
            <w:pPr>
              <w:pStyle w:val="TableArial11"/>
              <w:rPr>
                <w:rFonts w:cs="Arial"/>
              </w:rPr>
            </w:pPr>
            <w:bookmarkStart w:id="55"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5"/>
          </w:p>
        </w:tc>
      </w:tr>
      <w:tr w:rsidR="00F81D7C" w:rsidRPr="007E0B31" w14:paraId="5A6E5201" w14:textId="77777777" w:rsidTr="00766A50">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gridSpan w:val="2"/>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766A50">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gridSpan w:val="2"/>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766A50">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gridSpan w:val="2"/>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766A50">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gridSpan w:val="2"/>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766A50">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gridSpan w:val="2"/>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766A50">
        <w:trPr>
          <w:cantSplit/>
        </w:trPr>
        <w:tc>
          <w:tcPr>
            <w:tcW w:w="2884"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6634" w:type="dxa"/>
            <w:gridSpan w:val="2"/>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766A50">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gridSpan w:val="2"/>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766A50">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gridSpan w:val="2"/>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766A50">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gridSpan w:val="2"/>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766A50">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gridSpan w:val="2"/>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766A50">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gridSpan w:val="2"/>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766A50">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gridSpan w:val="2"/>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766A50">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gridSpan w:val="2"/>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766A50">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gridSpan w:val="2"/>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766A50">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gridSpan w:val="2"/>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766A50">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gridSpan w:val="2"/>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766A50">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gridSpan w:val="2"/>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766A50">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gridSpan w:val="2"/>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766A50">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gridSpan w:val="2"/>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766A50">
        <w:trPr>
          <w:cantSplit/>
        </w:trPr>
        <w:tc>
          <w:tcPr>
            <w:tcW w:w="2884"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6634" w:type="dxa"/>
            <w:gridSpan w:val="2"/>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766A50">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gridSpan w:val="2"/>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766A50">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gridSpan w:val="2"/>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766A50">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gridSpan w:val="2"/>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766A50">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gridSpan w:val="2"/>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766A50">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gridSpan w:val="2"/>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766A50">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gridSpan w:val="2"/>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766A50">
        <w:trPr>
          <w:cantSplit/>
        </w:trPr>
        <w:tc>
          <w:tcPr>
            <w:tcW w:w="2884"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6634" w:type="dxa"/>
            <w:gridSpan w:val="2"/>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766A50">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gridSpan w:val="2"/>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766A50">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gridSpan w:val="2"/>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766A50">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gridSpan w:val="2"/>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766A50">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gridSpan w:val="2"/>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766A50">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gridSpan w:val="2"/>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766A50">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gridSpan w:val="2"/>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766A50">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gridSpan w:val="2"/>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766A50">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gridSpan w:val="2"/>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766A50">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gridSpan w:val="2"/>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766A50">
        <w:trPr>
          <w:cantSplit/>
        </w:trPr>
        <w:tc>
          <w:tcPr>
            <w:tcW w:w="2884"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6634" w:type="dxa"/>
            <w:gridSpan w:val="2"/>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766A50">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gridSpan w:val="2"/>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766A50">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gridSpan w:val="2"/>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766A50">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gridSpan w:val="2"/>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766A50">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gridSpan w:val="2"/>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766A50">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gridSpan w:val="2"/>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766A50">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gridSpan w:val="2"/>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766A50">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gridSpan w:val="2"/>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766A50">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gridSpan w:val="2"/>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766A50">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gridSpan w:val="2"/>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766A50">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gridSpan w:val="2"/>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766A50">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gridSpan w:val="2"/>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766A50">
        <w:trPr>
          <w:cantSplit/>
        </w:trPr>
        <w:tc>
          <w:tcPr>
            <w:tcW w:w="2884"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6634" w:type="dxa"/>
            <w:gridSpan w:val="2"/>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766A50">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gridSpan w:val="2"/>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766A50">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gridSpan w:val="2"/>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766A50">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gridSpan w:val="2"/>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766A50">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gridSpan w:val="2"/>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766A50">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gridSpan w:val="2"/>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766A50">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gridSpan w:val="2"/>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766A50">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gridSpan w:val="2"/>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766A50">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gridSpan w:val="2"/>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766A50">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gridSpan w:val="2"/>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766A50">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gridSpan w:val="2"/>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766A50">
        <w:trPr>
          <w:cantSplit/>
        </w:trPr>
        <w:tc>
          <w:tcPr>
            <w:tcW w:w="2884"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6634" w:type="dxa"/>
            <w:gridSpan w:val="2"/>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766A50">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gridSpan w:val="2"/>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766A50">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gridSpan w:val="2"/>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766A50">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gridSpan w:val="2"/>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766A50">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gridSpan w:val="2"/>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766A50">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gridSpan w:val="2"/>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766A50">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gridSpan w:val="2"/>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766A50">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gridSpan w:val="2"/>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766A50">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gridSpan w:val="2"/>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766A50">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gridSpan w:val="2"/>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766A50">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gridSpan w:val="2"/>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766A50">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gridSpan w:val="2"/>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766A50">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Quick Resynchronisation Capability</w:t>
            </w:r>
          </w:p>
        </w:tc>
        <w:tc>
          <w:tcPr>
            <w:tcW w:w="6634" w:type="dxa"/>
            <w:gridSpan w:val="2"/>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766A50">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Quick Resynchronisation Unit Test</w:t>
            </w:r>
          </w:p>
        </w:tc>
        <w:tc>
          <w:tcPr>
            <w:tcW w:w="6634" w:type="dxa"/>
            <w:gridSpan w:val="2"/>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00766A50">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gridSpan w:val="2"/>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766A50">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gridSpan w:val="2"/>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766A50">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gridSpan w:val="2"/>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766A50">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gridSpan w:val="2"/>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766A50">
        <w:trPr>
          <w:cantSplit/>
        </w:trPr>
        <w:tc>
          <w:tcPr>
            <w:tcW w:w="2884"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6634" w:type="dxa"/>
            <w:gridSpan w:val="2"/>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0766A50">
        <w:trPr>
          <w:cantSplit/>
        </w:trPr>
        <w:tc>
          <w:tcPr>
            <w:tcW w:w="2884" w:type="dxa"/>
          </w:tcPr>
          <w:p w14:paraId="09E990EB" w14:textId="53E66CB7" w:rsidR="00F81D7C" w:rsidRPr="0079139F" w:rsidRDefault="00F81D7C" w:rsidP="00F81D7C">
            <w:pPr>
              <w:pStyle w:val="Arial11Bold"/>
              <w:rPr>
                <w:rFonts w:cs="Arial"/>
              </w:rPr>
            </w:pPr>
            <w:r>
              <w:rPr>
                <w:rFonts w:cs="Arial"/>
              </w:rPr>
              <w:t>Reactive Despatch to Zero Mvar Network Restriction</w:t>
            </w:r>
          </w:p>
        </w:tc>
        <w:tc>
          <w:tcPr>
            <w:tcW w:w="6634" w:type="dxa"/>
            <w:gridSpan w:val="2"/>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766A50">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gridSpan w:val="2"/>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766A50">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gridSpan w:val="2"/>
          </w:tcPr>
          <w:p w14:paraId="2116FCFF" w14:textId="77777777" w:rsidR="00F81D7C" w:rsidRPr="007E0B31" w:rsidRDefault="00F81D7C" w:rsidP="00F81D7C">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0766A50">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gridSpan w:val="2"/>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766A50">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gridSpan w:val="2"/>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766A50">
        <w:trPr>
          <w:cantSplit/>
        </w:trPr>
        <w:tc>
          <w:tcPr>
            <w:tcW w:w="2884"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6634" w:type="dxa"/>
            <w:gridSpan w:val="2"/>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766A50">
        <w:trPr>
          <w:cantSplit/>
        </w:trPr>
        <w:tc>
          <w:tcPr>
            <w:tcW w:w="2884"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6634" w:type="dxa"/>
            <w:gridSpan w:val="2"/>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766A50">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gridSpan w:val="2"/>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766A50">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gridSpan w:val="2"/>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766A50">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gridSpan w:val="2"/>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766A50">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gridSpan w:val="2"/>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766A50">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gridSpan w:val="2"/>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766A50">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gridSpan w:val="2"/>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766A50">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gridSpan w:val="2"/>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1431D9" w:rsidRPr="007E0B31" w14:paraId="34A68C23" w14:textId="77777777" w:rsidTr="00766A50">
        <w:trPr>
          <w:cantSplit/>
        </w:trPr>
        <w:tc>
          <w:tcPr>
            <w:tcW w:w="2884" w:type="dxa"/>
          </w:tcPr>
          <w:p w14:paraId="6BE21B46" w14:textId="40503CFC" w:rsidR="001431D9" w:rsidRPr="007E0B31" w:rsidRDefault="001431D9" w:rsidP="00F81D7C">
            <w:pPr>
              <w:pStyle w:val="Arial11Bold"/>
              <w:rPr>
                <w:rFonts w:cs="Arial"/>
              </w:rPr>
            </w:pPr>
            <w:commentRangeStart w:id="56"/>
            <w:ins w:id="57" w:author="Frank Kasibante (NESO)" w:date="2025-05-15T16:05:00Z">
              <w:r>
                <w:rPr>
                  <w:rFonts w:cs="Arial"/>
                </w:rPr>
                <w:t xml:space="preserve">Relevant </w:t>
              </w:r>
            </w:ins>
            <w:ins w:id="58" w:author="Frank Kasibante (NESO)" w:date="2025-05-15T16:06:00Z">
              <w:r>
                <w:rPr>
                  <w:rFonts w:cs="Arial"/>
                </w:rPr>
                <w:t>Electrical Standards</w:t>
              </w:r>
            </w:ins>
            <w:commentRangeEnd w:id="56"/>
            <w:r w:rsidR="00582B02">
              <w:rPr>
                <w:rStyle w:val="CommentReference"/>
                <w:b w:val="0"/>
              </w:rPr>
              <w:commentReference w:id="56"/>
            </w:r>
          </w:p>
        </w:tc>
        <w:tc>
          <w:tcPr>
            <w:tcW w:w="6634" w:type="dxa"/>
            <w:gridSpan w:val="2"/>
          </w:tcPr>
          <w:p w14:paraId="5C3D3EFE" w14:textId="246A6F63" w:rsidR="001431D9" w:rsidRPr="00477638" w:rsidRDefault="001431D9" w:rsidP="00F81D7C">
            <w:pPr>
              <w:pStyle w:val="TableArial11"/>
              <w:rPr>
                <w:rFonts w:cs="Arial"/>
              </w:rPr>
            </w:pPr>
            <w:ins w:id="59" w:author="Frank Kasibante (NESO)" w:date="2025-05-15T16:07:00Z">
              <w:r>
                <w:rPr>
                  <w:rFonts w:cs="Arial"/>
                </w:rPr>
                <w:t xml:space="preserve">The </w:t>
              </w:r>
            </w:ins>
            <w:ins w:id="60" w:author="Frank Kasibante (NESO)" w:date="2025-05-15T16:06:00Z">
              <w:r w:rsidRPr="001431D9">
                <w:rPr>
                  <w:rFonts w:cs="Arial"/>
                  <w:b/>
                  <w:bCs/>
                  <w:rPrChange w:id="61" w:author="Frank Kasibante (NESO)" w:date="2025-05-15T16:08:00Z">
                    <w:rPr>
                      <w:rFonts w:cs="Arial"/>
                    </w:rPr>
                  </w:rPrChange>
                </w:rPr>
                <w:t>Relevant Electrical Standards</w:t>
              </w:r>
              <w:r>
                <w:rPr>
                  <w:rFonts w:cs="Arial"/>
                </w:rPr>
                <w:t xml:space="preserve"> </w:t>
              </w:r>
            </w:ins>
            <w:ins w:id="62" w:author="Frank Kasibante (NESO)" w:date="2025-05-15T16:07:00Z">
              <w:r>
                <w:rPr>
                  <w:rFonts w:cs="Arial"/>
                </w:rPr>
                <w:t xml:space="preserve">as defined in the </w:t>
              </w:r>
              <w:commentRangeStart w:id="63"/>
              <w:r w:rsidRPr="006953BA">
                <w:rPr>
                  <w:rFonts w:cs="Arial"/>
                  <w:b/>
                  <w:bCs/>
                  <w:rPrChange w:id="64" w:author="Claire Goult (NESO)" w:date="2025-05-21T07:33:00Z">
                    <w:rPr>
                      <w:rFonts w:cs="Arial"/>
                    </w:rPr>
                  </w:rPrChange>
                </w:rPr>
                <w:t>Relevant Electrical Standards</w:t>
              </w:r>
              <w:r>
                <w:rPr>
                  <w:rFonts w:cs="Arial"/>
                </w:rPr>
                <w:t xml:space="preserve"> document referenced in the Annex to the </w:t>
              </w:r>
              <w:r w:rsidRPr="001431D9">
                <w:rPr>
                  <w:rFonts w:cs="Arial"/>
                  <w:b/>
                  <w:bCs/>
                  <w:rPrChange w:id="65" w:author="Frank Kasibante (NESO)" w:date="2025-05-15T16:08:00Z">
                    <w:rPr>
                      <w:rFonts w:cs="Arial"/>
                    </w:rPr>
                  </w:rPrChange>
                </w:rPr>
                <w:t>Gener</w:t>
              </w:r>
            </w:ins>
            <w:ins w:id="66" w:author="Frank Kasibante (NESO)" w:date="2025-05-15T16:08:00Z">
              <w:r w:rsidRPr="001431D9">
                <w:rPr>
                  <w:rFonts w:cs="Arial"/>
                  <w:b/>
                  <w:bCs/>
                  <w:rPrChange w:id="67" w:author="Frank Kasibante (NESO)" w:date="2025-05-15T16:08:00Z">
                    <w:rPr>
                      <w:rFonts w:cs="Arial"/>
                    </w:rPr>
                  </w:rPrChange>
                </w:rPr>
                <w:t>al Conditions</w:t>
              </w:r>
              <w:r>
                <w:rPr>
                  <w:rFonts w:cs="Arial"/>
                </w:rPr>
                <w:t xml:space="preserve"> and as published on </w:t>
              </w:r>
              <w:r w:rsidRPr="001431D9">
                <w:rPr>
                  <w:rFonts w:cs="Arial"/>
                  <w:b/>
                  <w:bCs/>
                  <w:rPrChange w:id="68" w:author="Frank Kasibante (NESO)" w:date="2025-05-15T16:08:00Z">
                    <w:rPr>
                      <w:rFonts w:cs="Arial"/>
                    </w:rPr>
                  </w:rPrChange>
                </w:rPr>
                <w:t>The Company</w:t>
              </w:r>
              <w:r>
                <w:rPr>
                  <w:rFonts w:cs="Arial"/>
                </w:rPr>
                <w:t>’s website</w:t>
              </w:r>
            </w:ins>
            <w:commentRangeEnd w:id="63"/>
            <w:r w:rsidR="00582B02">
              <w:rPr>
                <w:rStyle w:val="CommentReference"/>
              </w:rPr>
              <w:commentReference w:id="63"/>
            </w:r>
          </w:p>
        </w:tc>
      </w:tr>
      <w:tr w:rsidR="00F81D7C" w:rsidRPr="007E0B31" w14:paraId="00495AD3" w14:textId="77777777" w:rsidTr="00766A50">
        <w:trPr>
          <w:cantSplit/>
        </w:trPr>
        <w:tc>
          <w:tcPr>
            <w:tcW w:w="2884" w:type="dxa"/>
          </w:tcPr>
          <w:p w14:paraId="37CE2F19" w14:textId="77777777" w:rsidR="00F81D7C" w:rsidRPr="007E0B31" w:rsidRDefault="00F81D7C" w:rsidP="00F81D7C">
            <w:pPr>
              <w:pStyle w:val="Arial11Bold"/>
              <w:rPr>
                <w:rFonts w:cs="Arial"/>
              </w:rPr>
            </w:pPr>
            <w:r w:rsidRPr="007E0B31">
              <w:rPr>
                <w:rFonts w:cs="Arial"/>
              </w:rPr>
              <w:lastRenderedPageBreak/>
              <w:t>Relevant Party</w:t>
            </w:r>
          </w:p>
        </w:tc>
        <w:tc>
          <w:tcPr>
            <w:tcW w:w="6634" w:type="dxa"/>
            <w:gridSpan w:val="2"/>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766A50">
        <w:trPr>
          <w:cantSplit/>
        </w:trPr>
        <w:tc>
          <w:tcPr>
            <w:tcW w:w="2884"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6634" w:type="dxa"/>
            <w:gridSpan w:val="2"/>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0766A50">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gridSpan w:val="2"/>
          </w:tcPr>
          <w:p w14:paraId="027002BE" w14:textId="200291F1"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0766A50">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gridSpan w:val="2"/>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766A50">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gridSpan w:val="2"/>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766A50">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gridSpan w:val="2"/>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766A50">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gridSpan w:val="2"/>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766A50">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gridSpan w:val="2"/>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766A50">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gridSpan w:val="2"/>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766A50">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gridSpan w:val="2"/>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766A50">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gridSpan w:val="2"/>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766A50">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gridSpan w:val="2"/>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766A50">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gridSpan w:val="2"/>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766A50">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gridSpan w:val="2"/>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766A50">
        <w:trPr>
          <w:cantSplit/>
        </w:trPr>
        <w:tc>
          <w:tcPr>
            <w:tcW w:w="2884" w:type="dxa"/>
          </w:tcPr>
          <w:p w14:paraId="645AFB45" w14:textId="77777777" w:rsidR="00F81D7C" w:rsidRPr="007E0B31" w:rsidRDefault="00F81D7C" w:rsidP="00F81D7C">
            <w:pPr>
              <w:pStyle w:val="Arial11Bold"/>
              <w:rPr>
                <w:rFonts w:cs="Arial"/>
              </w:rPr>
            </w:pPr>
            <w:r w:rsidRPr="008B64D0">
              <w:rPr>
                <w:rFonts w:cs="Arial"/>
              </w:rPr>
              <w:lastRenderedPageBreak/>
              <w:t>Re-synchronisation</w:t>
            </w:r>
          </w:p>
        </w:tc>
        <w:tc>
          <w:tcPr>
            <w:tcW w:w="6634" w:type="dxa"/>
            <w:gridSpan w:val="2"/>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766A50">
        <w:trPr>
          <w:cantSplit/>
        </w:trPr>
        <w:tc>
          <w:tcPr>
            <w:tcW w:w="2884" w:type="dxa"/>
          </w:tcPr>
          <w:p w14:paraId="7A0A7098" w14:textId="399722FF" w:rsidR="00F81D7C" w:rsidRPr="00A24C6C" w:rsidRDefault="00F81D7C" w:rsidP="00F81D7C">
            <w:pPr>
              <w:pStyle w:val="Arial11Bold"/>
              <w:rPr>
                <w:rFonts w:cs="Arial"/>
              </w:rPr>
            </w:pPr>
          </w:p>
        </w:tc>
        <w:tc>
          <w:tcPr>
            <w:tcW w:w="6634" w:type="dxa"/>
            <w:gridSpan w:val="2"/>
          </w:tcPr>
          <w:p w14:paraId="7D8E70D3" w14:textId="762661DB" w:rsidR="00F81D7C" w:rsidRPr="00A24C6C" w:rsidRDefault="00F81D7C" w:rsidP="00F81D7C">
            <w:pPr>
              <w:pStyle w:val="TableArial11"/>
              <w:rPr>
                <w:rFonts w:cs="Arial"/>
              </w:rPr>
            </w:pPr>
          </w:p>
        </w:tc>
      </w:tr>
      <w:tr w:rsidR="00F81D7C" w:rsidRPr="007E0B31" w14:paraId="6CA184A0" w14:textId="77777777" w:rsidTr="00766A50">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gridSpan w:val="2"/>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766A50">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gridSpan w:val="2"/>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766A50">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gridSpan w:val="2"/>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766A50">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gridSpan w:val="2"/>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766A50">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gridSpan w:val="2"/>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766A50">
        <w:trPr>
          <w:cantSplit/>
        </w:trPr>
        <w:tc>
          <w:tcPr>
            <w:tcW w:w="2884"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6634" w:type="dxa"/>
            <w:gridSpan w:val="2"/>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766A50">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gridSpan w:val="2"/>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766A50">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gridSpan w:val="2"/>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766A50">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gridSpan w:val="2"/>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766A50">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gridSpan w:val="2"/>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766A50">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gridSpan w:val="2"/>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766A50">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gridSpan w:val="2"/>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766A50">
        <w:trPr>
          <w:cantSplit/>
        </w:trPr>
        <w:tc>
          <w:tcPr>
            <w:tcW w:w="2884" w:type="dxa"/>
          </w:tcPr>
          <w:p w14:paraId="3B59A20D" w14:textId="77777777" w:rsidR="00F81D7C" w:rsidRPr="007E0B31" w:rsidRDefault="00F81D7C" w:rsidP="00F81D7C">
            <w:pPr>
              <w:pStyle w:val="Arial11Bold"/>
              <w:rPr>
                <w:rFonts w:cs="Arial"/>
              </w:rPr>
            </w:pPr>
            <w:r w:rsidRPr="007E0B31">
              <w:rPr>
                <w:rFonts w:cs="Arial"/>
              </w:rPr>
              <w:lastRenderedPageBreak/>
              <w:t>Scottish Transmission System</w:t>
            </w:r>
          </w:p>
        </w:tc>
        <w:tc>
          <w:tcPr>
            <w:tcW w:w="6634" w:type="dxa"/>
            <w:gridSpan w:val="2"/>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0766A50">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gridSpan w:val="2"/>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766A50">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gridSpan w:val="2"/>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766A50">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gridSpan w:val="2"/>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766A50">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gridSpan w:val="2"/>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766A50">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gridSpan w:val="2"/>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766A50">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gridSpan w:val="2"/>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766A50">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gridSpan w:val="2"/>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766A50">
        <w:trPr>
          <w:cantSplit/>
        </w:trPr>
        <w:tc>
          <w:tcPr>
            <w:tcW w:w="2884" w:type="dxa"/>
          </w:tcPr>
          <w:p w14:paraId="6FE46427" w14:textId="77777777" w:rsidR="00F81D7C" w:rsidRPr="007E0B31" w:rsidRDefault="00F81D7C" w:rsidP="00F81D7C">
            <w:pPr>
              <w:pStyle w:val="Arial11Bold"/>
              <w:rPr>
                <w:rFonts w:cs="Arial"/>
              </w:rPr>
            </w:pPr>
            <w:r w:rsidRPr="007E0B31">
              <w:rPr>
                <w:rFonts w:cs="Arial"/>
              </w:rPr>
              <w:lastRenderedPageBreak/>
              <w:t>Self-Governance Modifications</w:t>
            </w:r>
          </w:p>
        </w:tc>
        <w:tc>
          <w:tcPr>
            <w:tcW w:w="6634" w:type="dxa"/>
            <w:gridSpan w:val="2"/>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766A50">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gridSpan w:val="2"/>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766A50">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gridSpan w:val="2"/>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766A50">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gridSpan w:val="2"/>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766A50">
        <w:trPr>
          <w:cantSplit/>
        </w:trPr>
        <w:tc>
          <w:tcPr>
            <w:tcW w:w="2884" w:type="dxa"/>
          </w:tcPr>
          <w:p w14:paraId="3E931984" w14:textId="39850ADE" w:rsidR="00F81D7C" w:rsidRPr="007E0B31" w:rsidRDefault="00F81D7C" w:rsidP="00F81D7C">
            <w:pPr>
              <w:pStyle w:val="Arial11Bold"/>
              <w:rPr>
                <w:rFonts w:cs="Arial"/>
              </w:rPr>
            </w:pPr>
          </w:p>
        </w:tc>
        <w:tc>
          <w:tcPr>
            <w:tcW w:w="6634" w:type="dxa"/>
            <w:gridSpan w:val="2"/>
          </w:tcPr>
          <w:p w14:paraId="2C46A0D7" w14:textId="229F6998" w:rsidR="00F81D7C" w:rsidRPr="007E0B31" w:rsidRDefault="00F81D7C" w:rsidP="00F81D7C">
            <w:pPr>
              <w:pStyle w:val="TableArial11"/>
              <w:rPr>
                <w:rFonts w:cs="Arial"/>
              </w:rPr>
            </w:pPr>
          </w:p>
        </w:tc>
      </w:tr>
      <w:tr w:rsidR="00F81D7C" w:rsidRPr="007E0B31" w14:paraId="6A64B863" w14:textId="77777777" w:rsidTr="00766A50">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gridSpan w:val="2"/>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766A50">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gridSpan w:val="2"/>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766A50">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gridSpan w:val="2"/>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766A50">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gridSpan w:val="2"/>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766A50">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gridSpan w:val="2"/>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766A50">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gridSpan w:val="2"/>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766A50">
        <w:trPr>
          <w:cantSplit/>
        </w:trPr>
        <w:tc>
          <w:tcPr>
            <w:tcW w:w="2884" w:type="dxa"/>
          </w:tcPr>
          <w:p w14:paraId="7DDF6CE8" w14:textId="77777777" w:rsidR="00F81D7C" w:rsidRPr="007E0B31" w:rsidRDefault="00F81D7C" w:rsidP="00F81D7C">
            <w:pPr>
              <w:pStyle w:val="Arial11Bold"/>
              <w:rPr>
                <w:rFonts w:cs="Arial"/>
              </w:rPr>
            </w:pPr>
            <w:r w:rsidRPr="007E0B31">
              <w:rPr>
                <w:rFonts w:cs="Arial"/>
              </w:rPr>
              <w:lastRenderedPageBreak/>
              <w:t>Significant Incident</w:t>
            </w:r>
          </w:p>
        </w:tc>
        <w:tc>
          <w:tcPr>
            <w:tcW w:w="6634" w:type="dxa"/>
            <w:gridSpan w:val="2"/>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766A50">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gridSpan w:val="2"/>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766A50">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gridSpan w:val="2"/>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766A50">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gridSpan w:val="2"/>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766A50">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gridSpan w:val="2"/>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766A50">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gridSpan w:val="2"/>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766A50">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gridSpan w:val="2"/>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766A50">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gridSpan w:val="2"/>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766A50">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gridSpan w:val="2"/>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766A50">
        <w:trPr>
          <w:cantSplit/>
        </w:trPr>
        <w:tc>
          <w:tcPr>
            <w:tcW w:w="2884"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6634" w:type="dxa"/>
            <w:gridSpan w:val="2"/>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766A50">
        <w:trPr>
          <w:cantSplit/>
        </w:trPr>
        <w:tc>
          <w:tcPr>
            <w:tcW w:w="2884"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6634" w:type="dxa"/>
            <w:gridSpan w:val="2"/>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766A50">
        <w:trPr>
          <w:cantSplit/>
        </w:trPr>
        <w:tc>
          <w:tcPr>
            <w:tcW w:w="2884" w:type="dxa"/>
          </w:tcPr>
          <w:p w14:paraId="7D8CDDFE" w14:textId="77777777" w:rsidR="00F81D7C" w:rsidRPr="007E0B31" w:rsidRDefault="00F81D7C" w:rsidP="00F81D7C">
            <w:pPr>
              <w:pStyle w:val="Arial11Bold"/>
              <w:rPr>
                <w:rFonts w:cs="Arial"/>
              </w:rPr>
            </w:pPr>
            <w:r w:rsidRPr="007E0B31">
              <w:rPr>
                <w:rFonts w:cs="Arial"/>
              </w:rPr>
              <w:t>SPT</w:t>
            </w:r>
          </w:p>
        </w:tc>
        <w:tc>
          <w:tcPr>
            <w:tcW w:w="6634" w:type="dxa"/>
            <w:gridSpan w:val="2"/>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00766A50">
        <w:trPr>
          <w:cantSplit/>
        </w:trPr>
        <w:tc>
          <w:tcPr>
            <w:tcW w:w="2884" w:type="dxa"/>
          </w:tcPr>
          <w:p w14:paraId="22F630E2" w14:textId="084D3F3B" w:rsidR="00F81D7C" w:rsidRPr="004F1DF0" w:rsidRDefault="00F81D7C" w:rsidP="00F81D7C">
            <w:pPr>
              <w:rPr>
                <w:b/>
              </w:rPr>
            </w:pPr>
            <w:r w:rsidRPr="004F1DF0">
              <w:rPr>
                <w:rFonts w:cs="Arial"/>
                <w:b/>
              </w:rPr>
              <w:t>Standard Contract Terms</w:t>
            </w:r>
          </w:p>
        </w:tc>
        <w:tc>
          <w:tcPr>
            <w:tcW w:w="6634" w:type="dxa"/>
            <w:gridSpan w:val="2"/>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766A50">
        <w:trPr>
          <w:cantSplit/>
        </w:trPr>
        <w:tc>
          <w:tcPr>
            <w:tcW w:w="2884" w:type="dxa"/>
          </w:tcPr>
          <w:p w14:paraId="0F9E2157" w14:textId="5498E044" w:rsidR="00F81D7C" w:rsidRDefault="00F81D7C" w:rsidP="00F81D7C">
            <w:pPr>
              <w:pStyle w:val="Arial11Bold"/>
              <w:rPr>
                <w:rFonts w:cs="Arial"/>
              </w:rPr>
            </w:pPr>
            <w:r w:rsidRPr="007E0B31">
              <w:rPr>
                <w:rFonts w:cs="Arial"/>
              </w:rPr>
              <w:lastRenderedPageBreak/>
              <w:t>Standard Modifications</w:t>
            </w:r>
          </w:p>
          <w:p w14:paraId="07E084EC" w14:textId="7E4794BD" w:rsidR="00F81D7C" w:rsidRPr="00FB43E1" w:rsidRDefault="00F81D7C" w:rsidP="00F81D7C"/>
        </w:tc>
        <w:tc>
          <w:tcPr>
            <w:tcW w:w="6634" w:type="dxa"/>
            <w:gridSpan w:val="2"/>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766A50">
        <w:trPr>
          <w:cantSplit/>
        </w:trPr>
        <w:tc>
          <w:tcPr>
            <w:tcW w:w="2884"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6634" w:type="dxa"/>
            <w:gridSpan w:val="2"/>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766A50">
        <w:trPr>
          <w:cantSplit/>
        </w:trPr>
        <w:tc>
          <w:tcPr>
            <w:tcW w:w="2884" w:type="dxa"/>
          </w:tcPr>
          <w:p w14:paraId="2AB06ACF" w14:textId="35A4C384" w:rsidR="00F81D7C" w:rsidRPr="007E0B31" w:rsidRDefault="00F81D7C" w:rsidP="00F81D7C">
            <w:pPr>
              <w:pStyle w:val="Arial11Bold"/>
              <w:rPr>
                <w:rFonts w:cs="Arial"/>
              </w:rPr>
            </w:pPr>
            <w:r>
              <w:rPr>
                <w:rFonts w:cs="Arial"/>
              </w:rPr>
              <w:t>Standard Product</w:t>
            </w:r>
          </w:p>
        </w:tc>
        <w:tc>
          <w:tcPr>
            <w:tcW w:w="6634" w:type="dxa"/>
            <w:gridSpan w:val="2"/>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766A50">
        <w:trPr>
          <w:cantSplit/>
        </w:trPr>
        <w:tc>
          <w:tcPr>
            <w:tcW w:w="2884" w:type="dxa"/>
          </w:tcPr>
          <w:p w14:paraId="1595BA77" w14:textId="0A36263B" w:rsidR="00F81D7C" w:rsidRPr="007E0B31" w:rsidRDefault="00F81D7C" w:rsidP="00F81D7C">
            <w:pPr>
              <w:pStyle w:val="Arial11Bold"/>
              <w:rPr>
                <w:rFonts w:cs="Arial"/>
              </w:rPr>
            </w:pPr>
            <w:r>
              <w:rPr>
                <w:rFonts w:cs="Arial"/>
              </w:rPr>
              <w:t>Specific Product</w:t>
            </w:r>
          </w:p>
        </w:tc>
        <w:tc>
          <w:tcPr>
            <w:tcW w:w="6634" w:type="dxa"/>
            <w:gridSpan w:val="2"/>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766A50">
        <w:trPr>
          <w:cantSplit/>
        </w:trPr>
        <w:tc>
          <w:tcPr>
            <w:tcW w:w="2884" w:type="dxa"/>
          </w:tcPr>
          <w:p w14:paraId="24E4CECA" w14:textId="77777777" w:rsidR="00F81D7C" w:rsidRPr="007E0B31" w:rsidRDefault="00F81D7C" w:rsidP="00F81D7C">
            <w:pPr>
              <w:pStyle w:val="Arial11Bold"/>
              <w:rPr>
                <w:rFonts w:cs="Arial"/>
              </w:rPr>
            </w:pPr>
            <w:r w:rsidRPr="007E0B31">
              <w:rPr>
                <w:rFonts w:cs="Arial"/>
              </w:rPr>
              <w:t>Start Time</w:t>
            </w:r>
          </w:p>
        </w:tc>
        <w:tc>
          <w:tcPr>
            <w:tcW w:w="6634" w:type="dxa"/>
            <w:gridSpan w:val="2"/>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766A50">
        <w:trPr>
          <w:cantSplit/>
        </w:trPr>
        <w:tc>
          <w:tcPr>
            <w:tcW w:w="2884" w:type="dxa"/>
          </w:tcPr>
          <w:p w14:paraId="0BDA9245" w14:textId="77777777" w:rsidR="00F81D7C" w:rsidRPr="007E0B31" w:rsidRDefault="00F81D7C" w:rsidP="00F81D7C">
            <w:pPr>
              <w:pStyle w:val="Arial11Bold"/>
              <w:rPr>
                <w:rFonts w:cs="Arial"/>
              </w:rPr>
            </w:pPr>
            <w:r w:rsidRPr="007E0B31">
              <w:rPr>
                <w:rFonts w:cs="Arial"/>
              </w:rPr>
              <w:t>Start-Up</w:t>
            </w:r>
          </w:p>
        </w:tc>
        <w:tc>
          <w:tcPr>
            <w:tcW w:w="6634" w:type="dxa"/>
            <w:gridSpan w:val="2"/>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766A50">
        <w:trPr>
          <w:cantSplit/>
        </w:trPr>
        <w:tc>
          <w:tcPr>
            <w:tcW w:w="2884"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6634" w:type="dxa"/>
            <w:gridSpan w:val="2"/>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766A50">
        <w:trPr>
          <w:cantSplit/>
        </w:trPr>
        <w:tc>
          <w:tcPr>
            <w:tcW w:w="2884" w:type="dxa"/>
          </w:tcPr>
          <w:p w14:paraId="0D75498C" w14:textId="77777777" w:rsidR="00F81D7C" w:rsidRPr="007E0B31" w:rsidRDefault="00F81D7C" w:rsidP="00F81D7C">
            <w:pPr>
              <w:pStyle w:val="Arial11Bold"/>
              <w:rPr>
                <w:rFonts w:cs="Arial"/>
              </w:rPr>
            </w:pPr>
            <w:r w:rsidRPr="007E0B31">
              <w:rPr>
                <w:rFonts w:cs="Arial"/>
              </w:rPr>
              <w:t>Station Board</w:t>
            </w:r>
          </w:p>
        </w:tc>
        <w:tc>
          <w:tcPr>
            <w:tcW w:w="6634" w:type="dxa"/>
            <w:gridSpan w:val="2"/>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766A50">
        <w:trPr>
          <w:cantSplit/>
        </w:trPr>
        <w:tc>
          <w:tcPr>
            <w:tcW w:w="2884"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6634" w:type="dxa"/>
            <w:gridSpan w:val="2"/>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766A50">
        <w:trPr>
          <w:cantSplit/>
        </w:trPr>
        <w:tc>
          <w:tcPr>
            <w:tcW w:w="2884" w:type="dxa"/>
          </w:tcPr>
          <w:p w14:paraId="73E257B8" w14:textId="77777777" w:rsidR="00F81D7C" w:rsidRPr="007E0B31" w:rsidRDefault="00F81D7C" w:rsidP="00F81D7C">
            <w:pPr>
              <w:pStyle w:val="Arial11Bold"/>
              <w:rPr>
                <w:rFonts w:cs="Arial"/>
              </w:rPr>
            </w:pPr>
            <w:r w:rsidRPr="007E0B31">
              <w:rPr>
                <w:rFonts w:cs="Arial"/>
              </w:rPr>
              <w:t>STC Committee</w:t>
            </w:r>
          </w:p>
        </w:tc>
        <w:tc>
          <w:tcPr>
            <w:tcW w:w="6634" w:type="dxa"/>
            <w:gridSpan w:val="2"/>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766A50">
        <w:trPr>
          <w:cantSplit/>
        </w:trPr>
        <w:tc>
          <w:tcPr>
            <w:tcW w:w="2884" w:type="dxa"/>
          </w:tcPr>
          <w:p w14:paraId="00F48074" w14:textId="77777777" w:rsidR="00F81D7C" w:rsidRPr="007E0B31" w:rsidRDefault="00F81D7C" w:rsidP="00F81D7C">
            <w:pPr>
              <w:pStyle w:val="Arial11Bold"/>
              <w:rPr>
                <w:rFonts w:cs="Arial"/>
              </w:rPr>
            </w:pPr>
            <w:r w:rsidRPr="007E0B31">
              <w:rPr>
                <w:rFonts w:cs="Arial"/>
              </w:rPr>
              <w:t>Steam Unit</w:t>
            </w:r>
          </w:p>
        </w:tc>
        <w:tc>
          <w:tcPr>
            <w:tcW w:w="6634" w:type="dxa"/>
            <w:gridSpan w:val="2"/>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766A50">
        <w:trPr>
          <w:cantSplit/>
        </w:trPr>
        <w:tc>
          <w:tcPr>
            <w:tcW w:w="2884" w:type="dxa"/>
          </w:tcPr>
          <w:p w14:paraId="6442283E" w14:textId="77777777" w:rsidR="00F81D7C" w:rsidRPr="007E0B31" w:rsidRDefault="00F81D7C" w:rsidP="00F81D7C">
            <w:pPr>
              <w:pStyle w:val="Arial11Bold"/>
              <w:rPr>
                <w:rFonts w:cs="Arial"/>
              </w:rPr>
            </w:pPr>
            <w:r>
              <w:t>Storage User</w:t>
            </w:r>
          </w:p>
        </w:tc>
        <w:tc>
          <w:tcPr>
            <w:tcW w:w="6634" w:type="dxa"/>
            <w:gridSpan w:val="2"/>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766A50">
        <w:trPr>
          <w:cantSplit/>
        </w:trPr>
        <w:tc>
          <w:tcPr>
            <w:tcW w:w="2884" w:type="dxa"/>
          </w:tcPr>
          <w:p w14:paraId="5B112BC4" w14:textId="77777777" w:rsidR="00F81D7C" w:rsidRPr="007E0B31" w:rsidRDefault="00F81D7C" w:rsidP="00F81D7C">
            <w:pPr>
              <w:pStyle w:val="Arial11Bold"/>
              <w:rPr>
                <w:rFonts w:cs="Arial"/>
              </w:rPr>
            </w:pPr>
            <w:r w:rsidRPr="007E0B31">
              <w:rPr>
                <w:rFonts w:cs="Arial"/>
              </w:rPr>
              <w:lastRenderedPageBreak/>
              <w:t>Subtransmission System</w:t>
            </w:r>
          </w:p>
        </w:tc>
        <w:tc>
          <w:tcPr>
            <w:tcW w:w="6634" w:type="dxa"/>
            <w:gridSpan w:val="2"/>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766A50">
        <w:trPr>
          <w:cantSplit/>
        </w:trPr>
        <w:tc>
          <w:tcPr>
            <w:tcW w:w="2884"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6634" w:type="dxa"/>
            <w:gridSpan w:val="2"/>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766A50">
        <w:trPr>
          <w:cantSplit/>
        </w:trPr>
        <w:tc>
          <w:tcPr>
            <w:tcW w:w="2884" w:type="dxa"/>
          </w:tcPr>
          <w:p w14:paraId="6A1EE8B9" w14:textId="77777777" w:rsidR="00F81D7C" w:rsidRPr="007E0B31" w:rsidRDefault="00F81D7C" w:rsidP="00F81D7C">
            <w:pPr>
              <w:pStyle w:val="Arial11Bold"/>
              <w:rPr>
                <w:rFonts w:cs="Arial"/>
              </w:rPr>
            </w:pPr>
            <w:r w:rsidRPr="007E0B31">
              <w:rPr>
                <w:rFonts w:cs="Arial"/>
              </w:rPr>
              <w:t>Supergrid Voltage</w:t>
            </w:r>
          </w:p>
        </w:tc>
        <w:tc>
          <w:tcPr>
            <w:tcW w:w="6634" w:type="dxa"/>
            <w:gridSpan w:val="2"/>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00766A50">
        <w:trPr>
          <w:cantSplit/>
        </w:trPr>
        <w:tc>
          <w:tcPr>
            <w:tcW w:w="2884" w:type="dxa"/>
          </w:tcPr>
          <w:p w14:paraId="47BC84B1" w14:textId="77777777" w:rsidR="00F81D7C" w:rsidRPr="007E0B31" w:rsidRDefault="00F81D7C" w:rsidP="00F81D7C">
            <w:pPr>
              <w:pStyle w:val="Arial11Bold"/>
              <w:rPr>
                <w:rFonts w:cs="Arial"/>
              </w:rPr>
            </w:pPr>
            <w:r w:rsidRPr="007E0B31">
              <w:rPr>
                <w:rFonts w:cs="Arial"/>
              </w:rPr>
              <w:t>Supplier</w:t>
            </w:r>
          </w:p>
        </w:tc>
        <w:tc>
          <w:tcPr>
            <w:tcW w:w="6634" w:type="dxa"/>
            <w:gridSpan w:val="2"/>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766A50">
        <w:trPr>
          <w:cantSplit/>
        </w:trPr>
        <w:tc>
          <w:tcPr>
            <w:tcW w:w="2884" w:type="dxa"/>
          </w:tcPr>
          <w:p w14:paraId="75C55EEE" w14:textId="77777777" w:rsidR="00F81D7C" w:rsidRPr="007E0B31" w:rsidRDefault="00F81D7C" w:rsidP="00F81D7C">
            <w:pPr>
              <w:pStyle w:val="Arial11Bold"/>
              <w:rPr>
                <w:rFonts w:cs="Arial"/>
              </w:rPr>
            </w:pPr>
            <w:r w:rsidRPr="007E0B31">
              <w:rPr>
                <w:rFonts w:cs="Arial"/>
              </w:rPr>
              <w:t>Surplus</w:t>
            </w:r>
          </w:p>
        </w:tc>
        <w:tc>
          <w:tcPr>
            <w:tcW w:w="6634" w:type="dxa"/>
            <w:gridSpan w:val="2"/>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766A50">
        <w:trPr>
          <w:cantSplit/>
          <w:trHeight w:val="2631"/>
        </w:trPr>
        <w:tc>
          <w:tcPr>
            <w:tcW w:w="2884" w:type="dxa"/>
          </w:tcPr>
          <w:p w14:paraId="41CEFC1C" w14:textId="77777777" w:rsidR="00F81D7C" w:rsidRPr="007E0B31" w:rsidRDefault="00F81D7C" w:rsidP="00F81D7C">
            <w:pPr>
              <w:pStyle w:val="Arial11Bold"/>
              <w:rPr>
                <w:rFonts w:cs="Arial"/>
              </w:rPr>
            </w:pPr>
            <w:r w:rsidRPr="007E0B31">
              <w:rPr>
                <w:rFonts w:cs="Arial"/>
              </w:rPr>
              <w:t>Synchronised</w:t>
            </w:r>
          </w:p>
        </w:tc>
        <w:tc>
          <w:tcPr>
            <w:tcW w:w="6634" w:type="dxa"/>
            <w:gridSpan w:val="2"/>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00766A50">
        <w:trPr>
          <w:cantSplit/>
        </w:trPr>
        <w:tc>
          <w:tcPr>
            <w:tcW w:w="2884"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6634" w:type="dxa"/>
            <w:gridSpan w:val="2"/>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766A50">
        <w:trPr>
          <w:cantSplit/>
        </w:trPr>
        <w:tc>
          <w:tcPr>
            <w:tcW w:w="2884"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6634" w:type="dxa"/>
            <w:gridSpan w:val="2"/>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766A50">
        <w:trPr>
          <w:cantSplit/>
        </w:trPr>
        <w:tc>
          <w:tcPr>
            <w:tcW w:w="2884"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6634" w:type="dxa"/>
            <w:gridSpan w:val="2"/>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00766A50">
        <w:trPr>
          <w:cantSplit/>
        </w:trPr>
        <w:tc>
          <w:tcPr>
            <w:tcW w:w="2884"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6634" w:type="dxa"/>
            <w:gridSpan w:val="2"/>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766A50">
        <w:trPr>
          <w:cantSplit/>
        </w:trPr>
        <w:tc>
          <w:tcPr>
            <w:tcW w:w="2884"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gridSpan w:val="2"/>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766A50">
        <w:trPr>
          <w:cantSplit/>
        </w:trPr>
        <w:tc>
          <w:tcPr>
            <w:tcW w:w="2884" w:type="dxa"/>
          </w:tcPr>
          <w:p w14:paraId="361EF41C" w14:textId="77777777" w:rsidR="00F81D7C" w:rsidRPr="007E0B31" w:rsidRDefault="00F81D7C" w:rsidP="00F81D7C">
            <w:pPr>
              <w:pStyle w:val="Arial11Bold"/>
              <w:rPr>
                <w:rFonts w:cs="Arial"/>
              </w:rPr>
            </w:pPr>
            <w:r w:rsidRPr="007E0B31">
              <w:rPr>
                <w:rFonts w:cs="Arial"/>
              </w:rPr>
              <w:lastRenderedPageBreak/>
              <w:t>Synchronous Compensation</w:t>
            </w:r>
          </w:p>
        </w:tc>
        <w:tc>
          <w:tcPr>
            <w:tcW w:w="6634" w:type="dxa"/>
            <w:gridSpan w:val="2"/>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766A50">
        <w:trPr>
          <w:cantSplit/>
        </w:trPr>
        <w:tc>
          <w:tcPr>
            <w:tcW w:w="2884" w:type="dxa"/>
          </w:tcPr>
          <w:p w14:paraId="7AD1E9C5" w14:textId="20EE06FA" w:rsidR="00F81D7C" w:rsidRPr="007E0B31" w:rsidRDefault="00F81D7C" w:rsidP="00F81D7C">
            <w:pPr>
              <w:pStyle w:val="Arial11Bold"/>
              <w:rPr>
                <w:rFonts w:cs="Arial"/>
              </w:rPr>
            </w:pPr>
            <w:r>
              <w:t>Synchronous Compensation Equipment</w:t>
            </w:r>
          </w:p>
        </w:tc>
        <w:tc>
          <w:tcPr>
            <w:tcW w:w="6634" w:type="dxa"/>
            <w:gridSpan w:val="2"/>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766A50">
        <w:trPr>
          <w:cantSplit/>
        </w:trPr>
        <w:tc>
          <w:tcPr>
            <w:tcW w:w="2884" w:type="dxa"/>
          </w:tcPr>
          <w:p w14:paraId="2C8F33FD" w14:textId="6717B83A" w:rsidR="00F81D7C" w:rsidRPr="007E0B31" w:rsidRDefault="00F81D7C" w:rsidP="00F81D7C">
            <w:pPr>
              <w:pStyle w:val="Arial11Bold"/>
              <w:rPr>
                <w:rFonts w:cs="Arial"/>
              </w:rPr>
            </w:pPr>
            <w:r>
              <w:t>Synchronous Electricity Storage Module</w:t>
            </w:r>
          </w:p>
        </w:tc>
        <w:tc>
          <w:tcPr>
            <w:tcW w:w="6634" w:type="dxa"/>
            <w:gridSpan w:val="2"/>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766A50">
        <w:trPr>
          <w:cantSplit/>
        </w:trPr>
        <w:tc>
          <w:tcPr>
            <w:tcW w:w="2884" w:type="dxa"/>
          </w:tcPr>
          <w:p w14:paraId="4F1100D1" w14:textId="1B9A5EDA" w:rsidR="00F81D7C" w:rsidRPr="007E0B31" w:rsidRDefault="00F81D7C" w:rsidP="00F81D7C">
            <w:pPr>
              <w:pStyle w:val="Arial11Bold"/>
              <w:rPr>
                <w:rFonts w:cs="Arial"/>
              </w:rPr>
            </w:pPr>
            <w:r>
              <w:t>Synchronous Electricity Storage Unit</w:t>
            </w:r>
          </w:p>
        </w:tc>
        <w:tc>
          <w:tcPr>
            <w:tcW w:w="6634" w:type="dxa"/>
            <w:gridSpan w:val="2"/>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766A50">
        <w:trPr>
          <w:cantSplit/>
        </w:trPr>
        <w:tc>
          <w:tcPr>
            <w:tcW w:w="2884" w:type="dxa"/>
          </w:tcPr>
          <w:p w14:paraId="29B76C12" w14:textId="61773681" w:rsidR="00F81D7C" w:rsidRPr="007E0B31" w:rsidRDefault="00F81D7C" w:rsidP="00F81D7C">
            <w:pPr>
              <w:pStyle w:val="Arial11Bold"/>
              <w:rPr>
                <w:rFonts w:cs="Arial"/>
              </w:rPr>
            </w:pPr>
            <w:r>
              <w:t>Synchronous Flywheel</w:t>
            </w:r>
          </w:p>
        </w:tc>
        <w:tc>
          <w:tcPr>
            <w:tcW w:w="6634" w:type="dxa"/>
            <w:gridSpan w:val="2"/>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766A50">
        <w:trPr>
          <w:cantSplit/>
        </w:trPr>
        <w:tc>
          <w:tcPr>
            <w:tcW w:w="2884"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6634" w:type="dxa"/>
            <w:gridSpan w:val="2"/>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766A50">
        <w:trPr>
          <w:cantSplit/>
        </w:trPr>
        <w:tc>
          <w:tcPr>
            <w:tcW w:w="2884"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6634" w:type="dxa"/>
            <w:gridSpan w:val="2"/>
          </w:tcPr>
          <w:p w14:paraId="1F374F30" w14:textId="4EB5627D" w:rsidR="00F81D7C" w:rsidRPr="007E0B31" w:rsidRDefault="00F81D7C" w:rsidP="00F81D7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766A50">
        <w:trPr>
          <w:cantSplit/>
        </w:trPr>
        <w:tc>
          <w:tcPr>
            <w:tcW w:w="2884"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gridSpan w:val="2"/>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766A50">
        <w:trPr>
          <w:cantSplit/>
        </w:trPr>
        <w:tc>
          <w:tcPr>
            <w:tcW w:w="2884"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gridSpan w:val="2"/>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766A50">
        <w:trPr>
          <w:cantSplit/>
        </w:trPr>
        <w:tc>
          <w:tcPr>
            <w:tcW w:w="2884"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gridSpan w:val="2"/>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766A50">
        <w:trPr>
          <w:cantSplit/>
        </w:trPr>
        <w:tc>
          <w:tcPr>
            <w:tcW w:w="2884"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gridSpan w:val="2"/>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F81D7C" w:rsidRPr="007E0B31" w14:paraId="7CE97EC2" w14:textId="77777777" w:rsidTr="00766A50">
        <w:trPr>
          <w:cantSplit/>
        </w:trPr>
        <w:tc>
          <w:tcPr>
            <w:tcW w:w="2884"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6634" w:type="dxa"/>
            <w:gridSpan w:val="2"/>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766A50">
        <w:trPr>
          <w:cantSplit/>
        </w:trPr>
        <w:tc>
          <w:tcPr>
            <w:tcW w:w="2884" w:type="dxa"/>
          </w:tcPr>
          <w:p w14:paraId="24B0D1A3" w14:textId="77777777" w:rsidR="00F81D7C" w:rsidRPr="007E0B31" w:rsidRDefault="00F81D7C" w:rsidP="00F81D7C">
            <w:pPr>
              <w:pStyle w:val="Arial11Bold"/>
              <w:rPr>
                <w:rFonts w:cs="Arial"/>
              </w:rPr>
            </w:pPr>
            <w:r w:rsidRPr="007E0B31">
              <w:rPr>
                <w:rFonts w:cs="Arial"/>
              </w:rPr>
              <w:lastRenderedPageBreak/>
              <w:t>System</w:t>
            </w:r>
          </w:p>
        </w:tc>
        <w:tc>
          <w:tcPr>
            <w:tcW w:w="6634" w:type="dxa"/>
            <w:gridSpan w:val="2"/>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766A50">
        <w:trPr>
          <w:cantSplit/>
        </w:trPr>
        <w:tc>
          <w:tcPr>
            <w:tcW w:w="2884"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6634" w:type="dxa"/>
            <w:gridSpan w:val="2"/>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766A50">
        <w:trPr>
          <w:cantSplit/>
        </w:trPr>
        <w:tc>
          <w:tcPr>
            <w:tcW w:w="2884"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6634" w:type="dxa"/>
            <w:gridSpan w:val="2"/>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766A50">
        <w:trPr>
          <w:cantSplit/>
        </w:trPr>
        <w:tc>
          <w:tcPr>
            <w:tcW w:w="2884"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6634" w:type="dxa"/>
            <w:gridSpan w:val="2"/>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766A50">
        <w:trPr>
          <w:cantSplit/>
        </w:trPr>
        <w:tc>
          <w:tcPr>
            <w:tcW w:w="2884"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6634" w:type="dxa"/>
            <w:gridSpan w:val="2"/>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766A50">
        <w:trPr>
          <w:cantSplit/>
        </w:trPr>
        <w:tc>
          <w:tcPr>
            <w:tcW w:w="2884" w:type="dxa"/>
          </w:tcPr>
          <w:p w14:paraId="58BAEEED" w14:textId="182D3352" w:rsidR="00F81D7C" w:rsidRPr="007E0B31" w:rsidRDefault="00F81D7C" w:rsidP="00F81D7C">
            <w:pPr>
              <w:pStyle w:val="Arial11Bold"/>
              <w:rPr>
                <w:rFonts w:cs="Arial"/>
              </w:rPr>
            </w:pPr>
            <w:r w:rsidRPr="00636020">
              <w:rPr>
                <w:bCs/>
              </w:rPr>
              <w:t>System Defence Plan</w:t>
            </w:r>
          </w:p>
        </w:tc>
        <w:tc>
          <w:tcPr>
            <w:tcW w:w="6634" w:type="dxa"/>
            <w:gridSpan w:val="2"/>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766A50">
        <w:trPr>
          <w:cantSplit/>
        </w:trPr>
        <w:tc>
          <w:tcPr>
            <w:tcW w:w="2884"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gridSpan w:val="2"/>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766A50">
        <w:trPr>
          <w:cantSplit/>
          <w:trHeight w:val="552"/>
        </w:trPr>
        <w:tc>
          <w:tcPr>
            <w:tcW w:w="2884" w:type="dxa"/>
          </w:tcPr>
          <w:p w14:paraId="3549E3D2" w14:textId="77777777" w:rsidR="00F81D7C" w:rsidRPr="001231D8" w:rsidRDefault="00F81D7C" w:rsidP="00F81D7C">
            <w:pPr>
              <w:rPr>
                <w:b/>
                <w:bCs/>
              </w:rPr>
            </w:pPr>
            <w:r w:rsidRPr="001231D8">
              <w:rPr>
                <w:b/>
                <w:bCs/>
              </w:rPr>
              <w:t>System Incidents Report</w:t>
            </w:r>
          </w:p>
        </w:tc>
        <w:tc>
          <w:tcPr>
            <w:tcW w:w="6634" w:type="dxa"/>
            <w:gridSpan w:val="2"/>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766A50">
        <w:trPr>
          <w:cantSplit/>
        </w:trPr>
        <w:tc>
          <w:tcPr>
            <w:tcW w:w="2884" w:type="dxa"/>
          </w:tcPr>
          <w:p w14:paraId="3016A7F7" w14:textId="77777777" w:rsidR="00F81D7C" w:rsidRPr="007E0B31" w:rsidRDefault="00F81D7C" w:rsidP="00F81D7C">
            <w:pPr>
              <w:pStyle w:val="Arial11Bold"/>
              <w:rPr>
                <w:rFonts w:cs="Arial"/>
              </w:rPr>
            </w:pPr>
            <w:r w:rsidRPr="007E0B31">
              <w:rPr>
                <w:rFonts w:cs="Arial"/>
              </w:rPr>
              <w:t>System Margin</w:t>
            </w:r>
          </w:p>
        </w:tc>
        <w:tc>
          <w:tcPr>
            <w:tcW w:w="6634" w:type="dxa"/>
            <w:gridSpan w:val="2"/>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766A50">
        <w:trPr>
          <w:cantSplit/>
        </w:trPr>
        <w:tc>
          <w:tcPr>
            <w:tcW w:w="2884"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gridSpan w:val="2"/>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766A50">
        <w:trPr>
          <w:cantSplit/>
        </w:trPr>
        <w:tc>
          <w:tcPr>
            <w:tcW w:w="2884"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gridSpan w:val="2"/>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766A50">
        <w:trPr>
          <w:cantSplit/>
        </w:trPr>
        <w:tc>
          <w:tcPr>
            <w:tcW w:w="2884" w:type="dxa"/>
          </w:tcPr>
          <w:p w14:paraId="7FAE100E" w14:textId="5C92C90A" w:rsidR="00F81D7C" w:rsidRPr="00636020" w:rsidRDefault="00F81D7C" w:rsidP="00F81D7C">
            <w:pPr>
              <w:pStyle w:val="Arial11Bold"/>
              <w:rPr>
                <w:bCs/>
              </w:rPr>
            </w:pPr>
            <w:r>
              <w:rPr>
                <w:rFonts w:cs="Arial"/>
              </w:rPr>
              <w:t>System Restoration</w:t>
            </w:r>
          </w:p>
        </w:tc>
        <w:tc>
          <w:tcPr>
            <w:tcW w:w="6634" w:type="dxa"/>
            <w:gridSpan w:val="2"/>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766A50">
        <w:trPr>
          <w:cantSplit/>
        </w:trPr>
        <w:tc>
          <w:tcPr>
            <w:tcW w:w="2884" w:type="dxa"/>
          </w:tcPr>
          <w:p w14:paraId="0120BCB8" w14:textId="3A83B8E2" w:rsidR="00F81D7C" w:rsidRDefault="00F81D7C" w:rsidP="00F81D7C">
            <w:pPr>
              <w:pStyle w:val="Arial11Bold"/>
              <w:rPr>
                <w:rFonts w:cs="Arial"/>
              </w:rPr>
            </w:pPr>
            <w:r>
              <w:rPr>
                <w:rFonts w:cs="Arial"/>
              </w:rPr>
              <w:t>System Restoration Region</w:t>
            </w:r>
          </w:p>
        </w:tc>
        <w:tc>
          <w:tcPr>
            <w:tcW w:w="6634" w:type="dxa"/>
            <w:gridSpan w:val="2"/>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766A50">
        <w:trPr>
          <w:cantSplit/>
        </w:trPr>
        <w:tc>
          <w:tcPr>
            <w:tcW w:w="2884" w:type="dxa"/>
          </w:tcPr>
          <w:p w14:paraId="7FC4DAB5" w14:textId="7005E6F4" w:rsidR="00F81D7C" w:rsidRPr="007E0B31" w:rsidRDefault="00F81D7C" w:rsidP="00F81D7C">
            <w:pPr>
              <w:pStyle w:val="Arial11Bold"/>
              <w:rPr>
                <w:rFonts w:cs="Arial"/>
              </w:rPr>
            </w:pPr>
            <w:r w:rsidRPr="00636020">
              <w:rPr>
                <w:bCs/>
              </w:rPr>
              <w:lastRenderedPageBreak/>
              <w:t>System Restoration Plan</w:t>
            </w:r>
          </w:p>
        </w:tc>
        <w:tc>
          <w:tcPr>
            <w:tcW w:w="6634" w:type="dxa"/>
            <w:gridSpan w:val="2"/>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766A50">
        <w:trPr>
          <w:cantSplit/>
        </w:trPr>
        <w:tc>
          <w:tcPr>
            <w:tcW w:w="2884"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6634" w:type="dxa"/>
            <w:gridSpan w:val="2"/>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766A50">
        <w:trPr>
          <w:cantSplit/>
        </w:trPr>
        <w:tc>
          <w:tcPr>
            <w:tcW w:w="2884" w:type="dxa"/>
          </w:tcPr>
          <w:p w14:paraId="6D2E474F" w14:textId="77777777" w:rsidR="00F81D7C" w:rsidRPr="007E0B31" w:rsidRDefault="00F81D7C" w:rsidP="00F81D7C">
            <w:pPr>
              <w:pStyle w:val="Arial11Bold"/>
              <w:rPr>
                <w:rFonts w:cs="Arial"/>
              </w:rPr>
            </w:pPr>
            <w:r w:rsidRPr="007E0B31">
              <w:rPr>
                <w:rFonts w:cs="Arial"/>
              </w:rPr>
              <w:t>System Tests</w:t>
            </w:r>
          </w:p>
        </w:tc>
        <w:tc>
          <w:tcPr>
            <w:tcW w:w="6634" w:type="dxa"/>
            <w:gridSpan w:val="2"/>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766A50">
        <w:trPr>
          <w:cantSplit/>
        </w:trPr>
        <w:tc>
          <w:tcPr>
            <w:tcW w:w="2884" w:type="dxa"/>
          </w:tcPr>
          <w:p w14:paraId="7BAC63AF" w14:textId="77777777" w:rsidR="00F81D7C" w:rsidRPr="007E0B31" w:rsidRDefault="00F81D7C" w:rsidP="00F81D7C">
            <w:pPr>
              <w:pStyle w:val="Arial11Bold"/>
              <w:rPr>
                <w:rFonts w:cs="Arial"/>
              </w:rPr>
            </w:pPr>
            <w:r w:rsidRPr="007E0B31">
              <w:rPr>
                <w:rFonts w:cs="Arial"/>
              </w:rPr>
              <w:t>System to Demand Intertrip Scheme</w:t>
            </w:r>
          </w:p>
        </w:tc>
        <w:tc>
          <w:tcPr>
            <w:tcW w:w="6634" w:type="dxa"/>
            <w:gridSpan w:val="2"/>
          </w:tcPr>
          <w:p w14:paraId="1F793A5F" w14:textId="77777777" w:rsidR="00F81D7C" w:rsidRPr="007E0B31" w:rsidRDefault="00F81D7C" w:rsidP="00F81D7C">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766A50">
        <w:trPr>
          <w:cantSplit/>
        </w:trPr>
        <w:tc>
          <w:tcPr>
            <w:tcW w:w="2884" w:type="dxa"/>
          </w:tcPr>
          <w:p w14:paraId="6FAF95FE" w14:textId="77777777" w:rsidR="00F81D7C" w:rsidRPr="007E0B31" w:rsidRDefault="00F81D7C" w:rsidP="00F81D7C">
            <w:pPr>
              <w:pStyle w:val="Arial11Bold"/>
              <w:rPr>
                <w:rFonts w:cs="Arial"/>
              </w:rPr>
            </w:pPr>
            <w:r w:rsidRPr="007E0B31">
              <w:rPr>
                <w:rFonts w:cs="Arial"/>
              </w:rPr>
              <w:t>System to Generator Operational Intertripping</w:t>
            </w:r>
          </w:p>
        </w:tc>
        <w:tc>
          <w:tcPr>
            <w:tcW w:w="6634" w:type="dxa"/>
            <w:gridSpan w:val="2"/>
          </w:tcPr>
          <w:p w14:paraId="3E1A2B55" w14:textId="61971953" w:rsidR="00F81D7C" w:rsidRPr="007E0B31" w:rsidRDefault="00F81D7C" w:rsidP="00F81D7C">
            <w:pPr>
              <w:pStyle w:val="TableArial11"/>
              <w:rPr>
                <w:rFonts w:cs="Arial"/>
              </w:rPr>
            </w:pPr>
            <w:bookmarkStart w:id="69"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69"/>
            <w:r w:rsidRPr="007E0B31">
              <w:rPr>
                <w:rFonts w:cs="Arial"/>
              </w:rPr>
              <w:t>.</w:t>
            </w:r>
          </w:p>
        </w:tc>
      </w:tr>
      <w:tr w:rsidR="00F81D7C" w:rsidRPr="007E0B31" w14:paraId="1DA61D3F" w14:textId="77777777" w:rsidTr="00766A50">
        <w:trPr>
          <w:cantSplit/>
        </w:trPr>
        <w:tc>
          <w:tcPr>
            <w:tcW w:w="2884" w:type="dxa"/>
          </w:tcPr>
          <w:p w14:paraId="68676C7F" w14:textId="77777777" w:rsidR="00F81D7C" w:rsidRPr="007E0B31" w:rsidRDefault="00F81D7C" w:rsidP="00F81D7C">
            <w:pPr>
              <w:pStyle w:val="Arial11Bold"/>
              <w:rPr>
                <w:rFonts w:cs="Arial"/>
              </w:rPr>
            </w:pPr>
            <w:r w:rsidRPr="007E0B31">
              <w:rPr>
                <w:rFonts w:cs="Arial"/>
              </w:rPr>
              <w:t>System to Generator Operational Intertripping Scheme</w:t>
            </w:r>
          </w:p>
        </w:tc>
        <w:tc>
          <w:tcPr>
            <w:tcW w:w="6634" w:type="dxa"/>
            <w:gridSpan w:val="2"/>
          </w:tcPr>
          <w:p w14:paraId="62BA3C3F" w14:textId="7BBA8F9D" w:rsidR="00F81D7C" w:rsidRPr="007E0B31" w:rsidRDefault="00F81D7C" w:rsidP="00F81D7C">
            <w:pPr>
              <w:pStyle w:val="TableArial11"/>
              <w:rPr>
                <w:rFonts w:cs="Arial"/>
              </w:rPr>
            </w:pPr>
            <w:bookmarkStart w:id="70"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70"/>
          </w:p>
        </w:tc>
      </w:tr>
      <w:tr w:rsidR="00F81D7C" w:rsidRPr="007E0B31" w14:paraId="5E31ADD9" w14:textId="77777777" w:rsidTr="00766A50">
        <w:trPr>
          <w:cantSplit/>
        </w:trPr>
        <w:tc>
          <w:tcPr>
            <w:tcW w:w="2884"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6634" w:type="dxa"/>
            <w:gridSpan w:val="2"/>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766A50">
        <w:trPr>
          <w:cantSplit/>
        </w:trPr>
        <w:tc>
          <w:tcPr>
            <w:tcW w:w="2884"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6634" w:type="dxa"/>
            <w:gridSpan w:val="2"/>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766A50">
        <w:trPr>
          <w:cantSplit/>
        </w:trPr>
        <w:tc>
          <w:tcPr>
            <w:tcW w:w="2884" w:type="dxa"/>
          </w:tcPr>
          <w:p w14:paraId="39FDCA0F" w14:textId="51FF5C89" w:rsidR="00F81D7C" w:rsidRPr="007E0B31" w:rsidRDefault="00F81D7C" w:rsidP="00F81D7C">
            <w:pPr>
              <w:pStyle w:val="Arial11Bold"/>
              <w:rPr>
                <w:rFonts w:cs="Arial"/>
              </w:rPr>
            </w:pPr>
            <w:r>
              <w:rPr>
                <w:rFonts w:cs="Arial"/>
              </w:rPr>
              <w:t>TERRE</w:t>
            </w:r>
          </w:p>
        </w:tc>
        <w:tc>
          <w:tcPr>
            <w:tcW w:w="6634" w:type="dxa"/>
            <w:gridSpan w:val="2"/>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766A50">
        <w:trPr>
          <w:cantSplit/>
        </w:trPr>
        <w:tc>
          <w:tcPr>
            <w:tcW w:w="2884" w:type="dxa"/>
          </w:tcPr>
          <w:p w14:paraId="567E2BEF" w14:textId="695F4B81" w:rsidR="00F81D7C" w:rsidRDefault="00F81D7C" w:rsidP="00F81D7C">
            <w:pPr>
              <w:pStyle w:val="Arial11Bold"/>
              <w:rPr>
                <w:rFonts w:cs="Arial"/>
              </w:rPr>
            </w:pPr>
            <w:r w:rsidRPr="0081264E">
              <w:rPr>
                <w:rFonts w:cs="Arial"/>
              </w:rPr>
              <w:lastRenderedPageBreak/>
              <w:t>TERRE Activation Period</w:t>
            </w:r>
          </w:p>
        </w:tc>
        <w:tc>
          <w:tcPr>
            <w:tcW w:w="6634" w:type="dxa"/>
            <w:gridSpan w:val="2"/>
          </w:tcPr>
          <w:p w14:paraId="41684B89" w14:textId="1905B62B" w:rsidR="00F81D7C" w:rsidRPr="0081264E" w:rsidRDefault="00F81D7C" w:rsidP="00F81D7C">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766A50">
        <w:trPr>
          <w:cantSplit/>
        </w:trPr>
        <w:tc>
          <w:tcPr>
            <w:tcW w:w="2884"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6634" w:type="dxa"/>
            <w:gridSpan w:val="2"/>
          </w:tcPr>
          <w:p w14:paraId="671C74AE" w14:textId="7274A881"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766A50">
        <w:trPr>
          <w:cantSplit/>
        </w:trPr>
        <w:tc>
          <w:tcPr>
            <w:tcW w:w="2884" w:type="dxa"/>
          </w:tcPr>
          <w:p w14:paraId="7DA4E9BF" w14:textId="53EC5DBC" w:rsidR="00F81D7C" w:rsidRPr="0081264E" w:rsidRDefault="00F81D7C" w:rsidP="00F81D7C">
            <w:pPr>
              <w:pStyle w:val="Arial11Bold"/>
              <w:rPr>
                <w:rFonts w:cs="Arial"/>
              </w:rPr>
            </w:pPr>
            <w:r w:rsidRPr="0081264E">
              <w:rPr>
                <w:rFonts w:cs="Arial"/>
              </w:rPr>
              <w:t>TERRE Bid</w:t>
            </w:r>
          </w:p>
        </w:tc>
        <w:tc>
          <w:tcPr>
            <w:tcW w:w="6634" w:type="dxa"/>
            <w:gridSpan w:val="2"/>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766A50">
        <w:trPr>
          <w:cantSplit/>
        </w:trPr>
        <w:tc>
          <w:tcPr>
            <w:tcW w:w="2884" w:type="dxa"/>
          </w:tcPr>
          <w:p w14:paraId="0E3BA98F" w14:textId="3DE6A8A3" w:rsidR="00F81D7C" w:rsidRPr="0081264E" w:rsidRDefault="00F81D7C" w:rsidP="00F81D7C">
            <w:pPr>
              <w:pStyle w:val="Arial11Bold"/>
              <w:rPr>
                <w:rFonts w:cs="Arial"/>
              </w:rPr>
            </w:pPr>
            <w:r>
              <w:rPr>
                <w:rFonts w:cs="Arial"/>
              </w:rPr>
              <w:t>TERRE Central Platform</w:t>
            </w:r>
          </w:p>
        </w:tc>
        <w:tc>
          <w:tcPr>
            <w:tcW w:w="6634" w:type="dxa"/>
            <w:gridSpan w:val="2"/>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766A50">
        <w:trPr>
          <w:cantSplit/>
        </w:trPr>
        <w:tc>
          <w:tcPr>
            <w:tcW w:w="2884"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6634" w:type="dxa"/>
            <w:gridSpan w:val="2"/>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766A50">
        <w:trPr>
          <w:cantSplit/>
        </w:trPr>
        <w:tc>
          <w:tcPr>
            <w:tcW w:w="2884" w:type="dxa"/>
          </w:tcPr>
          <w:p w14:paraId="150333DE" w14:textId="33A1157A" w:rsidR="00F81D7C" w:rsidRDefault="00F81D7C" w:rsidP="00F81D7C">
            <w:pPr>
              <w:pStyle w:val="Arial11Bold"/>
              <w:jc w:val="both"/>
              <w:rPr>
                <w:rFonts w:cs="Arial"/>
              </w:rPr>
            </w:pPr>
            <w:r w:rsidRPr="0081264E">
              <w:rPr>
                <w:rFonts w:cs="Arial"/>
              </w:rPr>
              <w:t>TERRE Gate Closure</w:t>
            </w:r>
          </w:p>
        </w:tc>
        <w:tc>
          <w:tcPr>
            <w:tcW w:w="6634" w:type="dxa"/>
            <w:gridSpan w:val="2"/>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766A50">
        <w:trPr>
          <w:cantSplit/>
        </w:trPr>
        <w:tc>
          <w:tcPr>
            <w:tcW w:w="2884"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6634" w:type="dxa"/>
            <w:gridSpan w:val="2"/>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766A50">
        <w:trPr>
          <w:cantSplit/>
        </w:trPr>
        <w:tc>
          <w:tcPr>
            <w:tcW w:w="2884"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6634" w:type="dxa"/>
            <w:gridSpan w:val="2"/>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766A50">
        <w:trPr>
          <w:cantSplit/>
        </w:trPr>
        <w:tc>
          <w:tcPr>
            <w:tcW w:w="2884" w:type="dxa"/>
          </w:tcPr>
          <w:p w14:paraId="128FD9C9" w14:textId="77777777" w:rsidR="00F81D7C" w:rsidRPr="007E0B31" w:rsidRDefault="00F81D7C" w:rsidP="00F81D7C">
            <w:pPr>
              <w:pStyle w:val="Arial11Bold"/>
              <w:rPr>
                <w:rFonts w:cs="Arial"/>
              </w:rPr>
            </w:pPr>
            <w:r w:rsidRPr="007E0B31">
              <w:rPr>
                <w:rFonts w:cs="Arial"/>
              </w:rPr>
              <w:t>Test Panel</w:t>
            </w:r>
          </w:p>
        </w:tc>
        <w:tc>
          <w:tcPr>
            <w:tcW w:w="6634" w:type="dxa"/>
            <w:gridSpan w:val="2"/>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766A50">
        <w:trPr>
          <w:cantSplit/>
        </w:trPr>
        <w:tc>
          <w:tcPr>
            <w:tcW w:w="2884" w:type="dxa"/>
          </w:tcPr>
          <w:p w14:paraId="1F60112F" w14:textId="41D5FEBC" w:rsidR="00F81D7C" w:rsidRPr="00875FA6" w:rsidRDefault="00F81D7C" w:rsidP="00F81D7C">
            <w:pPr>
              <w:pStyle w:val="Arial11Bold"/>
            </w:pPr>
            <w:r w:rsidRPr="00875FA6">
              <w:t>Test Plan</w:t>
            </w:r>
          </w:p>
        </w:tc>
        <w:tc>
          <w:tcPr>
            <w:tcW w:w="6634" w:type="dxa"/>
            <w:gridSpan w:val="2"/>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766A50">
        <w:trPr>
          <w:cantSplit/>
        </w:trPr>
        <w:tc>
          <w:tcPr>
            <w:tcW w:w="2884" w:type="dxa"/>
          </w:tcPr>
          <w:p w14:paraId="57595996" w14:textId="77777777" w:rsidR="00F81D7C" w:rsidRPr="007E0B31" w:rsidRDefault="00F81D7C" w:rsidP="00F81D7C">
            <w:pPr>
              <w:pStyle w:val="Arial11Bold"/>
              <w:rPr>
                <w:rFonts w:cs="Arial"/>
              </w:rPr>
            </w:pPr>
            <w:r w:rsidRPr="007E0B31">
              <w:rPr>
                <w:rFonts w:cs="Arial"/>
              </w:rPr>
              <w:t>Test Programme</w:t>
            </w:r>
          </w:p>
        </w:tc>
        <w:tc>
          <w:tcPr>
            <w:tcW w:w="6634" w:type="dxa"/>
            <w:gridSpan w:val="2"/>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766A50">
        <w:trPr>
          <w:cantSplit/>
        </w:trPr>
        <w:tc>
          <w:tcPr>
            <w:tcW w:w="2884" w:type="dxa"/>
          </w:tcPr>
          <w:p w14:paraId="1D6B5BC8" w14:textId="77777777" w:rsidR="00F81D7C" w:rsidRPr="007E0B31" w:rsidRDefault="00F81D7C" w:rsidP="00F81D7C">
            <w:pPr>
              <w:pStyle w:val="Arial11Bold"/>
              <w:rPr>
                <w:rFonts w:cs="Arial"/>
              </w:rPr>
            </w:pPr>
            <w:r w:rsidRPr="007E0B31">
              <w:rPr>
                <w:rFonts w:cs="Arial"/>
              </w:rPr>
              <w:t>Test Proposer</w:t>
            </w:r>
          </w:p>
        </w:tc>
        <w:tc>
          <w:tcPr>
            <w:tcW w:w="6634" w:type="dxa"/>
            <w:gridSpan w:val="2"/>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766A50">
        <w:trPr>
          <w:cantSplit/>
        </w:trPr>
        <w:tc>
          <w:tcPr>
            <w:tcW w:w="2884" w:type="dxa"/>
          </w:tcPr>
          <w:p w14:paraId="06874C34" w14:textId="30838C72" w:rsidR="00F81D7C" w:rsidRPr="004C03CD" w:rsidRDefault="00F81D7C" w:rsidP="00F81D7C">
            <w:pPr>
              <w:pStyle w:val="Arial11Bold"/>
              <w:rPr>
                <w:rFonts w:cs="Arial"/>
              </w:rPr>
            </w:pPr>
            <w:r w:rsidRPr="002510FF">
              <w:rPr>
                <w:rFonts w:cs="Arial"/>
              </w:rPr>
              <w:t>Test Signal</w:t>
            </w:r>
          </w:p>
        </w:tc>
        <w:tc>
          <w:tcPr>
            <w:tcW w:w="6634" w:type="dxa"/>
            <w:gridSpan w:val="2"/>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766A50">
        <w:trPr>
          <w:cantSplit/>
        </w:trPr>
        <w:tc>
          <w:tcPr>
            <w:tcW w:w="2884" w:type="dxa"/>
          </w:tcPr>
          <w:p w14:paraId="1A32535D" w14:textId="3657B7C0" w:rsidR="00F81D7C" w:rsidRPr="007E0B31" w:rsidRDefault="00F81D7C" w:rsidP="00F81D7C">
            <w:pPr>
              <w:pStyle w:val="Arial11Bold"/>
              <w:rPr>
                <w:rFonts w:cs="Arial"/>
              </w:rPr>
            </w:pPr>
            <w:r>
              <w:rPr>
                <w:rFonts w:cs="Arial"/>
              </w:rPr>
              <w:t>The Company</w:t>
            </w:r>
          </w:p>
        </w:tc>
        <w:tc>
          <w:tcPr>
            <w:tcW w:w="6634" w:type="dxa"/>
            <w:gridSpan w:val="2"/>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r w:rsidR="00F81D7C" w:rsidRPr="38E6A229">
              <w:rPr>
                <w:rFonts w:cs="Arial"/>
              </w:rPr>
              <w:t xml:space="preserve">. </w:t>
            </w:r>
          </w:p>
        </w:tc>
      </w:tr>
      <w:tr w:rsidR="00F81D7C" w:rsidRPr="007E0B31" w14:paraId="100BAB28" w14:textId="77777777" w:rsidTr="00766A50">
        <w:trPr>
          <w:cantSplit/>
        </w:trPr>
        <w:tc>
          <w:tcPr>
            <w:tcW w:w="2884"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6634" w:type="dxa"/>
            <w:gridSpan w:val="2"/>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766A50">
        <w:trPr>
          <w:cantSplit/>
        </w:trPr>
        <w:tc>
          <w:tcPr>
            <w:tcW w:w="2884"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6634" w:type="dxa"/>
            <w:gridSpan w:val="2"/>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766A50">
        <w:trPr>
          <w:cantSplit/>
        </w:trPr>
        <w:tc>
          <w:tcPr>
            <w:tcW w:w="2884" w:type="dxa"/>
          </w:tcPr>
          <w:p w14:paraId="1E0D9CB3" w14:textId="157BEEAF" w:rsidR="00F81D7C" w:rsidRPr="00A438EF" w:rsidRDefault="00F81D7C" w:rsidP="00F81D7C">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gridSpan w:val="2"/>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766A50">
        <w:trPr>
          <w:cantSplit/>
        </w:trPr>
        <w:tc>
          <w:tcPr>
            <w:tcW w:w="2884"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6634" w:type="dxa"/>
            <w:gridSpan w:val="2"/>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766A50">
        <w:trPr>
          <w:cantSplit/>
        </w:trPr>
        <w:tc>
          <w:tcPr>
            <w:tcW w:w="2884" w:type="dxa"/>
          </w:tcPr>
          <w:p w14:paraId="130A2E6E" w14:textId="3CD6AF48" w:rsidR="00F81D7C" w:rsidRPr="007E0B31" w:rsidRDefault="00F81D7C" w:rsidP="00F81D7C">
            <w:pPr>
              <w:pStyle w:val="Arial11Bold"/>
              <w:rPr>
                <w:rFonts w:cs="Arial"/>
              </w:rPr>
            </w:pPr>
            <w:r>
              <w:rPr>
                <w:rFonts w:cs="Arial"/>
              </w:rPr>
              <w:t>Top Up Restoration Contractor</w:t>
            </w:r>
          </w:p>
        </w:tc>
        <w:tc>
          <w:tcPr>
            <w:tcW w:w="6634" w:type="dxa"/>
            <w:gridSpan w:val="2"/>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766A50">
        <w:trPr>
          <w:cantSplit/>
        </w:trPr>
        <w:tc>
          <w:tcPr>
            <w:tcW w:w="2884" w:type="dxa"/>
          </w:tcPr>
          <w:p w14:paraId="6AAC9811" w14:textId="3492013A" w:rsidR="00F81D7C" w:rsidRPr="007E0B31" w:rsidRDefault="00F81D7C" w:rsidP="00F81D7C">
            <w:pPr>
              <w:pStyle w:val="Arial11Bold"/>
              <w:rPr>
                <w:rFonts w:cs="Arial"/>
              </w:rPr>
            </w:pPr>
            <w:r>
              <w:rPr>
                <w:rFonts w:cs="Arial"/>
              </w:rPr>
              <w:t>Top Up Restoration Plant</w:t>
            </w:r>
          </w:p>
        </w:tc>
        <w:tc>
          <w:tcPr>
            <w:tcW w:w="6634" w:type="dxa"/>
            <w:gridSpan w:val="2"/>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766A50">
        <w:trPr>
          <w:cantSplit/>
        </w:trPr>
        <w:tc>
          <w:tcPr>
            <w:tcW w:w="2884" w:type="dxa"/>
          </w:tcPr>
          <w:p w14:paraId="24BE8F65" w14:textId="7F0CB3AF" w:rsidR="00F81D7C" w:rsidRPr="007E0B31" w:rsidRDefault="00F81D7C" w:rsidP="00F81D7C">
            <w:pPr>
              <w:pStyle w:val="Arial11Bold"/>
              <w:rPr>
                <w:rFonts w:cs="Arial"/>
              </w:rPr>
            </w:pPr>
            <w:r>
              <w:rPr>
                <w:rFonts w:cs="Arial"/>
              </w:rPr>
              <w:t>Top Up Restoration Plant Test</w:t>
            </w:r>
          </w:p>
        </w:tc>
        <w:tc>
          <w:tcPr>
            <w:tcW w:w="6634" w:type="dxa"/>
            <w:gridSpan w:val="2"/>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766A50">
        <w:trPr>
          <w:cantSplit/>
        </w:trPr>
        <w:tc>
          <w:tcPr>
            <w:tcW w:w="2884" w:type="dxa"/>
          </w:tcPr>
          <w:p w14:paraId="1FB787B1" w14:textId="77777777" w:rsidR="00F81D7C" w:rsidRPr="007E0B31" w:rsidRDefault="00F81D7C" w:rsidP="00F81D7C">
            <w:pPr>
              <w:pStyle w:val="Arial11Bold"/>
              <w:rPr>
                <w:rFonts w:cs="Arial"/>
              </w:rPr>
            </w:pPr>
            <w:r w:rsidRPr="007E0B31">
              <w:rPr>
                <w:rFonts w:cs="Arial"/>
              </w:rPr>
              <w:t>Total Shutdown</w:t>
            </w:r>
          </w:p>
        </w:tc>
        <w:tc>
          <w:tcPr>
            <w:tcW w:w="6634" w:type="dxa"/>
            <w:gridSpan w:val="2"/>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766A50">
        <w:trPr>
          <w:cantSplit/>
        </w:trPr>
        <w:tc>
          <w:tcPr>
            <w:tcW w:w="2884" w:type="dxa"/>
          </w:tcPr>
          <w:p w14:paraId="133B8AA4" w14:textId="77777777" w:rsidR="00F81D7C" w:rsidRPr="007E0B31" w:rsidRDefault="00F81D7C" w:rsidP="00F81D7C">
            <w:pPr>
              <w:pStyle w:val="Arial11Bold"/>
              <w:rPr>
                <w:rFonts w:cs="Arial"/>
              </w:rPr>
            </w:pPr>
            <w:r w:rsidRPr="007E0B31">
              <w:rPr>
                <w:rFonts w:cs="Arial"/>
              </w:rPr>
              <w:t>Total System</w:t>
            </w:r>
          </w:p>
        </w:tc>
        <w:tc>
          <w:tcPr>
            <w:tcW w:w="6634" w:type="dxa"/>
            <w:gridSpan w:val="2"/>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766A50">
        <w:trPr>
          <w:cantSplit/>
        </w:trPr>
        <w:tc>
          <w:tcPr>
            <w:tcW w:w="2884" w:type="dxa"/>
          </w:tcPr>
          <w:p w14:paraId="096BE835" w14:textId="77777777" w:rsidR="00F81D7C" w:rsidRPr="007E0B31" w:rsidRDefault="00F81D7C" w:rsidP="00F81D7C">
            <w:pPr>
              <w:pStyle w:val="Arial11Bold"/>
              <w:rPr>
                <w:rFonts w:cs="Arial"/>
              </w:rPr>
            </w:pPr>
            <w:r w:rsidRPr="007E0B31">
              <w:rPr>
                <w:rFonts w:cs="Arial"/>
              </w:rPr>
              <w:t>Trading Point</w:t>
            </w:r>
          </w:p>
        </w:tc>
        <w:tc>
          <w:tcPr>
            <w:tcW w:w="6634" w:type="dxa"/>
            <w:gridSpan w:val="2"/>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766A50">
        <w:trPr>
          <w:cantSplit/>
        </w:trPr>
        <w:tc>
          <w:tcPr>
            <w:tcW w:w="2884" w:type="dxa"/>
          </w:tcPr>
          <w:p w14:paraId="2AC59C62" w14:textId="77777777" w:rsidR="00F81D7C" w:rsidRPr="007E0B31" w:rsidRDefault="00F81D7C" w:rsidP="00F81D7C">
            <w:pPr>
              <w:pStyle w:val="Arial11Bold"/>
              <w:rPr>
                <w:rFonts w:cs="Arial"/>
              </w:rPr>
            </w:pPr>
            <w:r w:rsidRPr="007E0B31">
              <w:rPr>
                <w:rFonts w:cs="Arial"/>
              </w:rPr>
              <w:t>Transfer Date</w:t>
            </w:r>
          </w:p>
        </w:tc>
        <w:tc>
          <w:tcPr>
            <w:tcW w:w="6634" w:type="dxa"/>
            <w:gridSpan w:val="2"/>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766A50">
        <w:trPr>
          <w:cantSplit/>
        </w:trPr>
        <w:tc>
          <w:tcPr>
            <w:tcW w:w="2884" w:type="dxa"/>
          </w:tcPr>
          <w:p w14:paraId="6A0B230B" w14:textId="77777777" w:rsidR="00F81D7C" w:rsidRPr="007E0B31" w:rsidRDefault="00F81D7C" w:rsidP="00F81D7C">
            <w:pPr>
              <w:pStyle w:val="Arial11Bold"/>
              <w:rPr>
                <w:rFonts w:cs="Arial"/>
              </w:rPr>
            </w:pPr>
            <w:r w:rsidRPr="007E0B31">
              <w:rPr>
                <w:rFonts w:cs="Arial"/>
              </w:rPr>
              <w:lastRenderedPageBreak/>
              <w:t>Transmission</w:t>
            </w:r>
          </w:p>
        </w:tc>
        <w:tc>
          <w:tcPr>
            <w:tcW w:w="6634" w:type="dxa"/>
            <w:gridSpan w:val="2"/>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766A50">
        <w:trPr>
          <w:cantSplit/>
        </w:trPr>
        <w:tc>
          <w:tcPr>
            <w:tcW w:w="2884"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6634" w:type="dxa"/>
            <w:gridSpan w:val="2"/>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766A50">
        <w:trPr>
          <w:cantSplit/>
        </w:trPr>
        <w:tc>
          <w:tcPr>
            <w:tcW w:w="2884"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gridSpan w:val="2"/>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766A50">
        <w:trPr>
          <w:cantSplit/>
        </w:trPr>
        <w:tc>
          <w:tcPr>
            <w:tcW w:w="2884"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6634" w:type="dxa"/>
            <w:gridSpan w:val="2"/>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766A50">
        <w:trPr>
          <w:cantSplit/>
        </w:trPr>
        <w:tc>
          <w:tcPr>
            <w:tcW w:w="2884"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6634" w:type="dxa"/>
            <w:gridSpan w:val="2"/>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766A50">
        <w:trPr>
          <w:cantSplit/>
        </w:trPr>
        <w:tc>
          <w:tcPr>
            <w:tcW w:w="2884"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6634" w:type="dxa"/>
            <w:gridSpan w:val="2"/>
          </w:tcPr>
          <w:p w14:paraId="77136DC3" w14:textId="77777777" w:rsidR="00E9642F" w:rsidRPr="00E9642F" w:rsidRDefault="00E9642F" w:rsidP="00E9642F">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F81D7C" w:rsidRPr="007E0B31" w:rsidRDefault="00E9642F" w:rsidP="00F81D7C">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F81D7C" w:rsidRPr="007E0B31" w14:paraId="14A60B97" w14:textId="77777777" w:rsidTr="00766A50">
        <w:trPr>
          <w:cantSplit/>
        </w:trPr>
        <w:tc>
          <w:tcPr>
            <w:tcW w:w="2884"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6634" w:type="dxa"/>
            <w:gridSpan w:val="2"/>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766A50">
        <w:trPr>
          <w:cantSplit/>
        </w:trPr>
        <w:tc>
          <w:tcPr>
            <w:tcW w:w="2884"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6634" w:type="dxa"/>
            <w:gridSpan w:val="2"/>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766A50">
        <w:trPr>
          <w:cantSplit/>
        </w:trPr>
        <w:tc>
          <w:tcPr>
            <w:tcW w:w="2884"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6634" w:type="dxa"/>
            <w:gridSpan w:val="2"/>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766A50">
        <w:trPr>
          <w:cantSplit/>
        </w:trPr>
        <w:tc>
          <w:tcPr>
            <w:tcW w:w="2884"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6634" w:type="dxa"/>
            <w:gridSpan w:val="2"/>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766A50">
        <w:trPr>
          <w:cantSplit/>
        </w:trPr>
        <w:tc>
          <w:tcPr>
            <w:tcW w:w="2884"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6634" w:type="dxa"/>
            <w:gridSpan w:val="2"/>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766A50">
        <w:trPr>
          <w:cantSplit/>
        </w:trPr>
        <w:tc>
          <w:tcPr>
            <w:tcW w:w="2884" w:type="dxa"/>
          </w:tcPr>
          <w:p w14:paraId="7859EEE2" w14:textId="77777777" w:rsidR="00F81D7C" w:rsidRPr="007E0B31" w:rsidRDefault="00F81D7C" w:rsidP="00F81D7C">
            <w:pPr>
              <w:pStyle w:val="Arial11Bold"/>
              <w:rPr>
                <w:rFonts w:cs="Arial"/>
              </w:rPr>
            </w:pPr>
            <w:r w:rsidRPr="007E0B31">
              <w:rPr>
                <w:rFonts w:cs="Arial"/>
              </w:rPr>
              <w:lastRenderedPageBreak/>
              <w:t>Transmission System</w:t>
            </w:r>
          </w:p>
        </w:tc>
        <w:tc>
          <w:tcPr>
            <w:tcW w:w="6634" w:type="dxa"/>
            <w:gridSpan w:val="2"/>
          </w:tcPr>
          <w:p w14:paraId="73BB66DD" w14:textId="77777777" w:rsidR="00F81D7C"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D95034" w:rsidRPr="00D95034" w:rsidRDefault="00D95034" w:rsidP="00D95034">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D95034" w:rsidRPr="00D95034" w:rsidRDefault="00D95034" w:rsidP="00D95034">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D95034" w:rsidRPr="007E0B31" w:rsidRDefault="00D95034" w:rsidP="00F81D7C">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F81D7C" w:rsidRPr="007E0B31" w14:paraId="6D673E45" w14:textId="77777777" w:rsidTr="00766A50">
        <w:trPr>
          <w:cantSplit/>
        </w:trPr>
        <w:tc>
          <w:tcPr>
            <w:tcW w:w="2884"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6634" w:type="dxa"/>
            <w:gridSpan w:val="2"/>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766A50">
        <w:trPr>
          <w:cantSplit/>
        </w:trPr>
        <w:tc>
          <w:tcPr>
            <w:tcW w:w="2884"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gridSpan w:val="2"/>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00766A50">
        <w:trPr>
          <w:cantSplit/>
        </w:trPr>
        <w:tc>
          <w:tcPr>
            <w:tcW w:w="2884"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gridSpan w:val="2"/>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00766A50">
        <w:trPr>
          <w:cantSplit/>
        </w:trPr>
        <w:tc>
          <w:tcPr>
            <w:tcW w:w="2884"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gridSpan w:val="2"/>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00766A50">
        <w:trPr>
          <w:cantSplit/>
        </w:trPr>
        <w:tc>
          <w:tcPr>
            <w:tcW w:w="2884"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gridSpan w:val="2"/>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00766A50">
        <w:trPr>
          <w:cantSplit/>
        </w:trPr>
        <w:tc>
          <w:tcPr>
            <w:tcW w:w="2884" w:type="dxa"/>
          </w:tcPr>
          <w:p w14:paraId="3456D5FD" w14:textId="77777777" w:rsidR="00F81D7C" w:rsidRPr="007E0B31" w:rsidRDefault="00F81D7C" w:rsidP="00F81D7C">
            <w:pPr>
              <w:pStyle w:val="Arial11Bold"/>
              <w:rPr>
                <w:rFonts w:cs="Arial"/>
              </w:rPr>
            </w:pPr>
            <w:r w:rsidRPr="007E0B31">
              <w:rPr>
                <w:rFonts w:cs="Arial"/>
              </w:rPr>
              <w:t>Unbalanced Load</w:t>
            </w:r>
          </w:p>
        </w:tc>
        <w:tc>
          <w:tcPr>
            <w:tcW w:w="6634" w:type="dxa"/>
            <w:gridSpan w:val="2"/>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766A50">
        <w:trPr>
          <w:cantSplit/>
        </w:trPr>
        <w:tc>
          <w:tcPr>
            <w:tcW w:w="2884"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6634" w:type="dxa"/>
            <w:gridSpan w:val="2"/>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766A50">
        <w:trPr>
          <w:cantSplit/>
        </w:trPr>
        <w:tc>
          <w:tcPr>
            <w:tcW w:w="2884"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6634" w:type="dxa"/>
            <w:gridSpan w:val="2"/>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766A50">
        <w:trPr>
          <w:cantSplit/>
        </w:trPr>
        <w:tc>
          <w:tcPr>
            <w:tcW w:w="2884" w:type="dxa"/>
          </w:tcPr>
          <w:p w14:paraId="3464A8CD" w14:textId="77777777" w:rsidR="00F81D7C" w:rsidRPr="007E0B31" w:rsidRDefault="00F81D7C" w:rsidP="00F81D7C">
            <w:pPr>
              <w:pStyle w:val="Arial11Bold"/>
              <w:rPr>
                <w:rFonts w:cs="Arial"/>
              </w:rPr>
            </w:pPr>
            <w:r w:rsidRPr="007E0B31">
              <w:rPr>
                <w:rFonts w:cs="Arial"/>
              </w:rPr>
              <w:t>Unit Board</w:t>
            </w:r>
          </w:p>
        </w:tc>
        <w:tc>
          <w:tcPr>
            <w:tcW w:w="6634" w:type="dxa"/>
            <w:gridSpan w:val="2"/>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766A50">
        <w:trPr>
          <w:cantSplit/>
        </w:trPr>
        <w:tc>
          <w:tcPr>
            <w:tcW w:w="2884"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6634" w:type="dxa"/>
            <w:gridSpan w:val="2"/>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00766A50">
        <w:trPr>
          <w:cantSplit/>
        </w:trPr>
        <w:tc>
          <w:tcPr>
            <w:tcW w:w="2884" w:type="dxa"/>
          </w:tcPr>
          <w:p w14:paraId="1214A797" w14:textId="77777777" w:rsidR="00F81D7C" w:rsidRPr="007E0B31" w:rsidRDefault="00F81D7C" w:rsidP="00F81D7C">
            <w:pPr>
              <w:pStyle w:val="Arial11Bold"/>
              <w:rPr>
                <w:rFonts w:cs="Arial"/>
              </w:rPr>
            </w:pPr>
            <w:r w:rsidRPr="007E0B31">
              <w:rPr>
                <w:rFonts w:cs="Arial"/>
              </w:rPr>
              <w:lastRenderedPageBreak/>
              <w:t>Unit Load Controller Response Time Constant</w:t>
            </w:r>
          </w:p>
        </w:tc>
        <w:tc>
          <w:tcPr>
            <w:tcW w:w="6634" w:type="dxa"/>
            <w:gridSpan w:val="2"/>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766A50">
        <w:trPr>
          <w:cantSplit/>
        </w:trPr>
        <w:tc>
          <w:tcPr>
            <w:tcW w:w="2884" w:type="dxa"/>
          </w:tcPr>
          <w:p w14:paraId="1B0E66FB" w14:textId="4F0E4CAC" w:rsidR="00F81D7C" w:rsidRPr="007E0B31" w:rsidRDefault="00F81D7C" w:rsidP="00F81D7C">
            <w:pPr>
              <w:pStyle w:val="Arial11Bold"/>
              <w:rPr>
                <w:rFonts w:cs="Arial"/>
              </w:rPr>
            </w:pPr>
            <w:bookmarkStart w:id="71" w:name="_DV_C47"/>
            <w:r w:rsidRPr="007E0B31">
              <w:rPr>
                <w:rFonts w:cs="Arial"/>
              </w:rPr>
              <w:t>Unresolved Issues</w:t>
            </w:r>
            <w:bookmarkEnd w:id="71"/>
          </w:p>
        </w:tc>
        <w:tc>
          <w:tcPr>
            <w:tcW w:w="6634" w:type="dxa"/>
            <w:gridSpan w:val="2"/>
          </w:tcPr>
          <w:p w14:paraId="12917A3C" w14:textId="564B64BE" w:rsidR="00F81D7C" w:rsidRPr="007E0B31" w:rsidRDefault="00F81D7C" w:rsidP="00F81D7C">
            <w:pPr>
              <w:pStyle w:val="TableArial11"/>
              <w:rPr>
                <w:rFonts w:cs="Arial"/>
              </w:rPr>
            </w:pPr>
            <w:bookmarkStart w:id="7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72"/>
          </w:p>
        </w:tc>
      </w:tr>
      <w:tr w:rsidR="00F81D7C" w:rsidRPr="007E0B31" w14:paraId="4EF10D55" w14:textId="77777777" w:rsidTr="00766A50">
        <w:trPr>
          <w:cantSplit/>
        </w:trPr>
        <w:tc>
          <w:tcPr>
            <w:tcW w:w="2884"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6634" w:type="dxa"/>
            <w:gridSpan w:val="2"/>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766A50">
        <w:trPr>
          <w:cantSplit/>
        </w:trPr>
        <w:tc>
          <w:tcPr>
            <w:tcW w:w="2884" w:type="dxa"/>
          </w:tcPr>
          <w:p w14:paraId="10994AED" w14:textId="77777777" w:rsidR="00F81D7C" w:rsidRPr="007E0B31" w:rsidRDefault="00F81D7C" w:rsidP="00F81D7C">
            <w:pPr>
              <w:pStyle w:val="Arial11Bold"/>
              <w:rPr>
                <w:rFonts w:cs="Arial"/>
              </w:rPr>
            </w:pPr>
            <w:r w:rsidRPr="007E0B31">
              <w:rPr>
                <w:rFonts w:cs="Arial"/>
              </w:rPr>
              <w:t>User</w:t>
            </w:r>
          </w:p>
        </w:tc>
        <w:tc>
          <w:tcPr>
            <w:tcW w:w="6634" w:type="dxa"/>
            <w:gridSpan w:val="2"/>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766A50">
        <w:trPr>
          <w:cantSplit/>
        </w:trPr>
        <w:tc>
          <w:tcPr>
            <w:tcW w:w="2884" w:type="dxa"/>
          </w:tcPr>
          <w:p w14:paraId="71077D37" w14:textId="33CFD5CB" w:rsidR="00F81D7C" w:rsidRPr="007E0B31" w:rsidRDefault="00F81D7C" w:rsidP="00F81D7C">
            <w:pPr>
              <w:pStyle w:val="Arial11Bold"/>
              <w:rPr>
                <w:rFonts w:cs="Arial"/>
                <w:u w:val="single"/>
              </w:rPr>
            </w:pPr>
            <w:bookmarkStart w:id="73" w:name="_DV_C49"/>
            <w:r w:rsidRPr="007E0B31">
              <w:rPr>
                <w:rFonts w:cs="Arial"/>
              </w:rPr>
              <w:t>User Data File Structure</w:t>
            </w:r>
            <w:bookmarkEnd w:id="73"/>
          </w:p>
        </w:tc>
        <w:tc>
          <w:tcPr>
            <w:tcW w:w="6634" w:type="dxa"/>
            <w:gridSpan w:val="2"/>
          </w:tcPr>
          <w:p w14:paraId="475B944D" w14:textId="77258ADD" w:rsidR="00F81D7C" w:rsidRPr="007E0B31" w:rsidRDefault="00F81D7C" w:rsidP="00F81D7C">
            <w:pPr>
              <w:pStyle w:val="TableArial11"/>
              <w:rPr>
                <w:rFonts w:cs="Arial"/>
              </w:rPr>
            </w:pPr>
            <w:bookmarkStart w:id="7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4"/>
          </w:p>
        </w:tc>
      </w:tr>
      <w:tr w:rsidR="00F81D7C" w:rsidRPr="007E0B31" w14:paraId="24C40449" w14:textId="77777777" w:rsidTr="00766A50">
        <w:trPr>
          <w:cantSplit/>
        </w:trPr>
        <w:tc>
          <w:tcPr>
            <w:tcW w:w="2884"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6634" w:type="dxa"/>
            <w:gridSpan w:val="2"/>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766A50">
        <w:trPr>
          <w:cantSplit/>
        </w:trPr>
        <w:tc>
          <w:tcPr>
            <w:tcW w:w="2884" w:type="dxa"/>
          </w:tcPr>
          <w:p w14:paraId="0EE53A77" w14:textId="02AE4348" w:rsidR="00F81D7C" w:rsidRPr="007E0B31" w:rsidRDefault="00F81D7C" w:rsidP="00F81D7C">
            <w:pPr>
              <w:pStyle w:val="Arial11Bold"/>
              <w:rPr>
                <w:rFonts w:cs="Arial"/>
              </w:rPr>
            </w:pPr>
            <w:bookmarkStart w:id="75" w:name="_DV_C51"/>
            <w:r w:rsidRPr="007E0B31">
              <w:rPr>
                <w:rFonts w:cs="Arial"/>
              </w:rPr>
              <w:t>User Self Certification of Compliance</w:t>
            </w:r>
            <w:bookmarkEnd w:id="75"/>
          </w:p>
        </w:tc>
        <w:tc>
          <w:tcPr>
            <w:tcW w:w="6634" w:type="dxa"/>
            <w:gridSpan w:val="2"/>
          </w:tcPr>
          <w:p w14:paraId="0B00A7D2" w14:textId="77777777" w:rsidR="00F81D7C" w:rsidRPr="007E0B31" w:rsidRDefault="00F81D7C" w:rsidP="00F81D7C">
            <w:pPr>
              <w:pStyle w:val="TableArial11"/>
              <w:rPr>
                <w:rFonts w:cs="Arial"/>
              </w:rPr>
            </w:pPr>
            <w:bookmarkStart w:id="76" w:name="_DV_C52"/>
            <w:r w:rsidRPr="007E0B31">
              <w:rPr>
                <w:rFonts w:cs="Arial"/>
              </w:rPr>
              <w:t>A certificate, in the form attached at CP.A.2</w:t>
            </w:r>
            <w:bookmarkStart w:id="77" w:name="_DV_C53"/>
            <w:bookmarkEnd w:id="7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78" w:name="_DV_C56"/>
            <w:bookmarkEnd w:id="7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78"/>
          </w:p>
        </w:tc>
      </w:tr>
      <w:tr w:rsidR="00F81D7C" w:rsidRPr="007E0B31" w14:paraId="1875D733" w14:textId="77777777" w:rsidTr="00766A50">
        <w:trPr>
          <w:cantSplit/>
        </w:trPr>
        <w:tc>
          <w:tcPr>
            <w:tcW w:w="2884" w:type="dxa"/>
          </w:tcPr>
          <w:p w14:paraId="43B308DA" w14:textId="77777777" w:rsidR="00F81D7C" w:rsidRPr="007E0B31" w:rsidRDefault="00F81D7C" w:rsidP="00F81D7C">
            <w:pPr>
              <w:pStyle w:val="Arial11Bold"/>
              <w:rPr>
                <w:rFonts w:cs="Arial"/>
              </w:rPr>
            </w:pPr>
            <w:r w:rsidRPr="007E0B31">
              <w:rPr>
                <w:rFonts w:cs="Arial"/>
              </w:rPr>
              <w:t>User Site</w:t>
            </w:r>
          </w:p>
        </w:tc>
        <w:tc>
          <w:tcPr>
            <w:tcW w:w="6634" w:type="dxa"/>
            <w:gridSpan w:val="2"/>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766A50">
        <w:trPr>
          <w:cantSplit/>
        </w:trPr>
        <w:tc>
          <w:tcPr>
            <w:tcW w:w="2884" w:type="dxa"/>
          </w:tcPr>
          <w:p w14:paraId="7BCD8EF3" w14:textId="77777777" w:rsidR="00F81D7C" w:rsidRPr="007E0B31" w:rsidRDefault="00F81D7C" w:rsidP="00F81D7C">
            <w:pPr>
              <w:pStyle w:val="Arial11Bold"/>
              <w:rPr>
                <w:rFonts w:cs="Arial"/>
              </w:rPr>
            </w:pPr>
            <w:r w:rsidRPr="007E0B31">
              <w:rPr>
                <w:rFonts w:cs="Arial"/>
              </w:rPr>
              <w:lastRenderedPageBreak/>
              <w:t>User System</w:t>
            </w:r>
          </w:p>
        </w:tc>
        <w:tc>
          <w:tcPr>
            <w:tcW w:w="6634" w:type="dxa"/>
            <w:gridSpan w:val="2"/>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766A50">
        <w:trPr>
          <w:cantSplit/>
        </w:trPr>
        <w:tc>
          <w:tcPr>
            <w:tcW w:w="2884" w:type="dxa"/>
          </w:tcPr>
          <w:p w14:paraId="5DD6FE55" w14:textId="77777777" w:rsidR="00F81D7C" w:rsidRPr="007E0B31" w:rsidRDefault="00F81D7C" w:rsidP="00F81D7C">
            <w:pPr>
              <w:pStyle w:val="Arial11Bold"/>
              <w:rPr>
                <w:rFonts w:cs="Arial"/>
              </w:rPr>
            </w:pPr>
            <w:r w:rsidRPr="007E0B31">
              <w:rPr>
                <w:rFonts w:cs="Arial"/>
              </w:rPr>
              <w:t>User System Entry Point</w:t>
            </w:r>
          </w:p>
        </w:tc>
        <w:tc>
          <w:tcPr>
            <w:tcW w:w="6634" w:type="dxa"/>
            <w:gridSpan w:val="2"/>
          </w:tcPr>
          <w:p w14:paraId="6382FA56" w14:textId="266D53CF" w:rsidR="00F81D7C" w:rsidRDefault="00F81D7C" w:rsidP="00F81D7C">
            <w:pPr>
              <w:pStyle w:val="TableArial11"/>
              <w:rPr>
                <w:rFonts w:cs="Arial"/>
              </w:rPr>
            </w:pPr>
            <w:r w:rsidRPr="007E0B31">
              <w:rPr>
                <w:rFonts w:cs="Arial"/>
              </w:rPr>
              <w:t>A point at which</w:t>
            </w:r>
            <w:r>
              <w:rPr>
                <w:rFonts w:cs="Arial"/>
              </w:rPr>
              <w:t>;</w:t>
            </w:r>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00766A50">
        <w:trPr>
          <w:cantSplit/>
        </w:trPr>
        <w:tc>
          <w:tcPr>
            <w:tcW w:w="2884" w:type="dxa"/>
          </w:tcPr>
          <w:p w14:paraId="648F4727" w14:textId="0C0E36FB" w:rsidR="00F81D7C" w:rsidRPr="003A2637" w:rsidRDefault="00F81D7C" w:rsidP="00F81D7C">
            <w:pPr>
              <w:pStyle w:val="Arial11Bold"/>
            </w:pPr>
            <w:r w:rsidRPr="003A2637">
              <w:t>Virtual Lead Party</w:t>
            </w:r>
          </w:p>
        </w:tc>
        <w:tc>
          <w:tcPr>
            <w:tcW w:w="6634" w:type="dxa"/>
            <w:gridSpan w:val="2"/>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766A50">
        <w:trPr>
          <w:cantSplit/>
        </w:trPr>
        <w:tc>
          <w:tcPr>
            <w:tcW w:w="2884"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6634" w:type="dxa"/>
            <w:gridSpan w:val="2"/>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766A50">
        <w:trPr>
          <w:cantSplit/>
        </w:trPr>
        <w:tc>
          <w:tcPr>
            <w:tcW w:w="2884"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6634" w:type="dxa"/>
            <w:gridSpan w:val="2"/>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766A50">
        <w:trPr>
          <w:cantSplit/>
        </w:trPr>
        <w:tc>
          <w:tcPr>
            <w:tcW w:w="2884" w:type="dxa"/>
          </w:tcPr>
          <w:p w14:paraId="3BEE1BA7" w14:textId="77777777" w:rsidR="00F81D7C" w:rsidRPr="007E0B31" w:rsidRDefault="00F81D7C" w:rsidP="00F81D7C">
            <w:pPr>
              <w:pStyle w:val="Arial11Bold"/>
              <w:rPr>
                <w:rFonts w:cs="Arial"/>
              </w:rPr>
            </w:pPr>
            <w:r w:rsidRPr="007E0B31">
              <w:rPr>
                <w:rFonts w:cs="Arial"/>
              </w:rPr>
              <w:t>Website</w:t>
            </w:r>
          </w:p>
        </w:tc>
        <w:tc>
          <w:tcPr>
            <w:tcW w:w="6634" w:type="dxa"/>
            <w:gridSpan w:val="2"/>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766A50">
        <w:trPr>
          <w:cantSplit/>
        </w:trPr>
        <w:tc>
          <w:tcPr>
            <w:tcW w:w="2884" w:type="dxa"/>
          </w:tcPr>
          <w:p w14:paraId="06EA4E34" w14:textId="77777777" w:rsidR="00F81D7C" w:rsidRPr="007E0B31" w:rsidRDefault="00F81D7C" w:rsidP="00F81D7C">
            <w:pPr>
              <w:pStyle w:val="Arial11Bold"/>
              <w:rPr>
                <w:rFonts w:cs="Arial"/>
              </w:rPr>
            </w:pPr>
            <w:r w:rsidRPr="007E0B31">
              <w:rPr>
                <w:rFonts w:cs="Arial"/>
              </w:rPr>
              <w:lastRenderedPageBreak/>
              <w:t>Weekly ACS Conditions</w:t>
            </w:r>
          </w:p>
        </w:tc>
        <w:tc>
          <w:tcPr>
            <w:tcW w:w="6634" w:type="dxa"/>
            <w:gridSpan w:val="2"/>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766A50">
        <w:trPr>
          <w:cantSplit/>
        </w:trPr>
        <w:tc>
          <w:tcPr>
            <w:tcW w:w="2884"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6634" w:type="dxa"/>
            <w:gridSpan w:val="2"/>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766A50">
        <w:trPr>
          <w:cantSplit/>
        </w:trPr>
        <w:tc>
          <w:tcPr>
            <w:tcW w:w="2884" w:type="dxa"/>
          </w:tcPr>
          <w:p w14:paraId="3ABB06D3" w14:textId="77777777" w:rsidR="00F81D7C" w:rsidRPr="007E0B31" w:rsidRDefault="00F81D7C" w:rsidP="00F81D7C">
            <w:pPr>
              <w:pStyle w:val="Arial11Bold"/>
              <w:rPr>
                <w:rFonts w:cs="Arial"/>
              </w:rPr>
            </w:pPr>
            <w:r w:rsidRPr="007E0B31">
              <w:rPr>
                <w:rFonts w:cs="Arial"/>
              </w:rPr>
              <w:t>Workgroup</w:t>
            </w:r>
          </w:p>
        </w:tc>
        <w:tc>
          <w:tcPr>
            <w:tcW w:w="6634" w:type="dxa"/>
            <w:gridSpan w:val="2"/>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766A50">
        <w:trPr>
          <w:cantSplit/>
        </w:trPr>
        <w:tc>
          <w:tcPr>
            <w:tcW w:w="2884" w:type="dxa"/>
          </w:tcPr>
          <w:p w14:paraId="1820C1E3" w14:textId="77777777" w:rsidR="00F81D7C" w:rsidRPr="007E0B31" w:rsidRDefault="00F81D7C" w:rsidP="00F81D7C">
            <w:pPr>
              <w:pStyle w:val="Arial11Bold"/>
              <w:rPr>
                <w:rFonts w:cs="Arial"/>
              </w:rPr>
            </w:pPr>
            <w:r w:rsidRPr="007E0B31">
              <w:rPr>
                <w:rFonts w:cs="Arial"/>
              </w:rPr>
              <w:t>Workgroup Consultation</w:t>
            </w:r>
          </w:p>
        </w:tc>
        <w:tc>
          <w:tcPr>
            <w:tcW w:w="6634" w:type="dxa"/>
            <w:gridSpan w:val="2"/>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766A50">
        <w:trPr>
          <w:cantSplit/>
        </w:trPr>
        <w:tc>
          <w:tcPr>
            <w:tcW w:w="2884"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6634" w:type="dxa"/>
            <w:gridSpan w:val="2"/>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766A50">
        <w:trPr>
          <w:cantSplit/>
        </w:trPr>
        <w:tc>
          <w:tcPr>
            <w:tcW w:w="2884"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6634" w:type="dxa"/>
            <w:gridSpan w:val="2"/>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79"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79"/>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even" r:id="rId16"/>
      <w:footerReference w:type="default" r:id="rId17"/>
      <w:footerReference w:type="first" r:id="rId18"/>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Vincent, Graeme" w:date="2025-05-27T11:14:00Z" w:initials="GV">
    <w:p w14:paraId="21D08B4F" w14:textId="77777777" w:rsidR="00582B02" w:rsidRDefault="00582B02" w:rsidP="00582B02">
      <w:pPr>
        <w:pStyle w:val="CommentText"/>
      </w:pPr>
      <w:r>
        <w:rPr>
          <w:rStyle w:val="CommentReference"/>
        </w:rPr>
        <w:annotationRef/>
      </w:r>
      <w:r>
        <w:t xml:space="preserve">No such document exists.  I also think that the standards require to be established somewhere within the main body of the text rather be established in an ungoverned process. </w:t>
      </w:r>
    </w:p>
  </w:comment>
  <w:comment w:id="56" w:author="Vincent, Graeme" w:date="2025-05-27T11:20:00Z" w:initials="GV">
    <w:p w14:paraId="090EA27F" w14:textId="77777777" w:rsidR="00582B02" w:rsidRDefault="00582B02" w:rsidP="00582B02">
      <w:pPr>
        <w:pStyle w:val="CommentText"/>
      </w:pPr>
      <w:r>
        <w:rPr>
          <w:rStyle w:val="CommentReference"/>
        </w:rPr>
        <w:annotationRef/>
      </w:r>
      <w:r>
        <w:t>This is defined but is not used or specified within the Grid Code - only reference are within the General Conditions table.  I don’t believe the standards should be defined outwith the Grid Code and there needs to be a clear link to the requirements of CC.6.2 and ECC.6.2 which refer to Technical Standards.</w:t>
      </w:r>
    </w:p>
  </w:comment>
  <w:comment w:id="63" w:author="Vincent, Graeme" w:date="2025-05-27T11:17:00Z" w:initials="GV">
    <w:p w14:paraId="09EC91EB" w14:textId="77777777" w:rsidR="00582B02" w:rsidRDefault="00582B02" w:rsidP="00582B02">
      <w:pPr>
        <w:pStyle w:val="CommentText"/>
      </w:pPr>
      <w:r>
        <w:rPr>
          <w:rStyle w:val="CommentReference"/>
        </w:rPr>
        <w:annotationRef/>
      </w:r>
      <w:r>
        <w:t>Cannot accept a definition which makes reference to an ungoverned external document.  The document which I think this referring to was written by NGC back in 2005/6 and only applies to England and Wales.  Simply rebadging with a GB context is not acceptable as it not reflective of the views of the Scottish TOs.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D08B4F" w15:done="0"/>
  <w15:commentEx w15:paraId="090EA27F" w15:done="0"/>
  <w15:commentEx w15:paraId="09EC91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6712A35" w16cex:dateUtc="2025-05-27T10:14:00Z"/>
  <w16cex:commentExtensible w16cex:durableId="021A9727" w16cex:dateUtc="2025-05-27T10:20:00Z"/>
  <w16cex:commentExtensible w16cex:durableId="1E575BB3" w16cex:dateUtc="2025-05-27T1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D08B4F" w16cid:durableId="66712A35"/>
  <w16cid:commentId w16cid:paraId="090EA27F" w16cid:durableId="021A9727"/>
  <w16cid:commentId w16cid:paraId="09EC91EB" w16cid:durableId="1E575B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C66B8" w14:textId="77777777" w:rsidR="003C761A" w:rsidRDefault="003C761A" w:rsidP="008F1F3E">
      <w:pPr>
        <w:pStyle w:val="Header"/>
      </w:pPr>
      <w:r>
        <w:separator/>
      </w:r>
    </w:p>
  </w:endnote>
  <w:endnote w:type="continuationSeparator" w:id="0">
    <w:p w14:paraId="6B24A5B9" w14:textId="77777777" w:rsidR="003C761A" w:rsidRDefault="003C761A" w:rsidP="008F1F3E">
      <w:pPr>
        <w:pStyle w:val="Header"/>
      </w:pPr>
      <w:r>
        <w:continuationSeparator/>
      </w:r>
    </w:p>
  </w:endnote>
  <w:endnote w:type="continuationNotice" w:id="1">
    <w:p w14:paraId="4AB8498D" w14:textId="77777777" w:rsidR="003C761A" w:rsidRDefault="003C76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992C" w14:textId="77777777" w:rsidR="00083DAC" w:rsidRDefault="0008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1E69" w14:textId="77777777" w:rsidR="00083DAC" w:rsidRDefault="00083D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657A1" w14:textId="77777777" w:rsidR="003C761A" w:rsidRDefault="003C761A" w:rsidP="008F1F3E">
      <w:pPr>
        <w:pStyle w:val="Header"/>
      </w:pPr>
      <w:r>
        <w:separator/>
      </w:r>
    </w:p>
  </w:footnote>
  <w:footnote w:type="continuationSeparator" w:id="0">
    <w:p w14:paraId="4C186B12" w14:textId="77777777" w:rsidR="003C761A" w:rsidRDefault="003C761A" w:rsidP="008F1F3E">
      <w:pPr>
        <w:pStyle w:val="Header"/>
      </w:pPr>
      <w:r>
        <w:continuationSeparator/>
      </w:r>
    </w:p>
  </w:footnote>
  <w:footnote w:type="continuationNotice" w:id="1">
    <w:p w14:paraId="5A77C81E" w14:textId="77777777" w:rsidR="003C761A" w:rsidRDefault="003C76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k Kasibante (NESO)">
    <w15:presenceInfo w15:providerId="AD" w15:userId="S::frank.kasibante1@uk.nationalgrid.com::cdd994be-6d7d-45b4-be31-f57837fed9a2"/>
  </w15:person>
  <w15:person w15:author="Vincent, Graeme">
    <w15:presenceInfo w15:providerId="AD" w15:userId="S::Graeme.Vincent@spenergynetworks.co.uk::62ddcf1c-ec39-4ac9-9842-4c526c7fcb82"/>
  </w15:person>
  <w15:person w15:author="Claire Goult (NESO)">
    <w15:presenceInfo w15:providerId="AD" w15:userId="S::Claire.Goult@uk.nationalgrid.com::16614453-ffb8-4a9f-ae14-f8ddad472e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abLm9Es3osjWbZ47T3OG1BtKhoIahzDmy7tRk4HydRBZAIRunWEsslxfcldiCGHw+YFupkj/w0jZOhiytvwGsw==" w:salt="vo7MpXxFQPQsjpv2Gg7puA=="/>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3DAC"/>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35C9"/>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C5A"/>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1D9"/>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1355"/>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5969"/>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61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978F7"/>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24B8"/>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2B02"/>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72A"/>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3BA"/>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1D92"/>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3E11"/>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1F88"/>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9620A"/>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1DD"/>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CF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4997"/>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30D6"/>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550C"/>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3A"/>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5302"/>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5DA6"/>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451E"/>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436"/>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4F47"/>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276193E-F1E8-4E72-AEF9-D3788596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057b3f7c74e33148c95ccae528949ce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d47e21700acacd803ee018aef079d8f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F85AE-251A-4554-953A-8C068CEE29D6}"/>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TotalTime>
  <Pages>88</Pages>
  <Words>33919</Words>
  <Characters>193341</Characters>
  <Application>Microsoft Office Word</Application>
  <DocSecurity>8</DocSecurity>
  <Lines>1611</Lines>
  <Paragraphs>453</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Vincent, Graeme</cp:lastModifiedBy>
  <cp:revision>2</cp:revision>
  <cp:lastPrinted>2024-09-24T15:39:00Z</cp:lastPrinted>
  <dcterms:created xsi:type="dcterms:W3CDTF">2025-05-27T10:31:00Z</dcterms:created>
  <dcterms:modified xsi:type="dcterms:W3CDTF">2025-05-27T10:31:00Z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MSIP_Label_019c027e-33b7-45fc-a572-8ffa5d09ec36_Enabled">
    <vt:lpwstr>true</vt:lpwstr>
  </property>
  <property fmtid="{D5CDD505-2E9C-101B-9397-08002B2CF9AE}" pid="14" name="MSIP_Label_019c027e-33b7-45fc-a572-8ffa5d09ec36_SetDate">
    <vt:lpwstr>2025-05-27T10:31:14Z</vt:lpwstr>
  </property>
  <property fmtid="{D5CDD505-2E9C-101B-9397-08002B2CF9AE}" pid="15" name="MSIP_Label_019c027e-33b7-45fc-a572-8ffa5d09ec36_Method">
    <vt:lpwstr>Standard</vt:lpwstr>
  </property>
  <property fmtid="{D5CDD505-2E9C-101B-9397-08002B2CF9AE}" pid="16" name="MSIP_Label_019c027e-33b7-45fc-a572-8ffa5d09ec36_Name">
    <vt:lpwstr>Internal Use</vt:lpwstr>
  </property>
  <property fmtid="{D5CDD505-2E9C-101B-9397-08002B2CF9AE}" pid="17" name="MSIP_Label_019c027e-33b7-45fc-a572-8ffa5d09ec36_SiteId">
    <vt:lpwstr>031a09bc-a2bf-44df-888e-4e09355b7a24</vt:lpwstr>
  </property>
  <property fmtid="{D5CDD505-2E9C-101B-9397-08002B2CF9AE}" pid="18" name="MSIP_Label_019c027e-33b7-45fc-a572-8ffa5d09ec36_ActionId">
    <vt:lpwstr>9b9cce9a-d32e-4e83-ae26-16f3a6c20af6</vt:lpwstr>
  </property>
  <property fmtid="{D5CDD505-2E9C-101B-9397-08002B2CF9AE}" pid="19" name="MSIP_Label_019c027e-33b7-45fc-a572-8ffa5d09ec36_ContentBits">
    <vt:lpwstr>2</vt:lpwstr>
  </property>
</Properties>
</file>